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96" w:rsidDel="009F1AF9" w:rsidRDefault="00350170" w:rsidP="00947C96">
      <w:pPr>
        <w:autoSpaceDE w:val="0"/>
        <w:autoSpaceDN w:val="0"/>
        <w:adjustRightInd w:val="0"/>
        <w:spacing w:line="720" w:lineRule="atLeast"/>
        <w:rPr>
          <w:ins w:id="0" w:author="Carmen Larios" w:date="2012-09-26T11:54:00Z"/>
          <w:del w:id="1" w:author="GerardCastle" w:date="2012-11-07T10:40:00Z"/>
          <w:rFonts w:ascii="Arial" w:hAnsi="Arial" w:cs="Arial"/>
          <w:b/>
          <w:bCs/>
          <w:noProof w:val="0"/>
          <w:sz w:val="24"/>
          <w:szCs w:val="24"/>
        </w:rPr>
      </w:pPr>
      <w:ins w:id="2" w:author="Carmen Larios" w:date="2012-09-26T11:54:00Z">
        <w:del w:id="3" w:author="GerardCastle" w:date="2012-11-07T10:40:00Z">
          <w:r w:rsidDel="009F1AF9">
            <w:rPr>
              <w:rFonts w:ascii="Arial" w:hAnsi="Arial" w:cs="Arial"/>
              <w:b/>
              <w:bCs/>
              <w:noProof w:val="0"/>
              <w:sz w:val="24"/>
              <w:szCs w:val="24"/>
            </w:rPr>
            <w:delText>HOMOGENIZAR TIPO, TAMAÑO Y COLOR DE LETRA EN TODO EL DOCUMENTO.</w:delText>
          </w:r>
        </w:del>
      </w:ins>
    </w:p>
    <w:p w:rsidR="00350170" w:rsidDel="009F1AF9" w:rsidRDefault="00350170" w:rsidP="00947C96">
      <w:pPr>
        <w:autoSpaceDE w:val="0"/>
        <w:autoSpaceDN w:val="0"/>
        <w:adjustRightInd w:val="0"/>
        <w:spacing w:line="720" w:lineRule="atLeast"/>
        <w:rPr>
          <w:del w:id="4" w:author="GerardCastle" w:date="2012-11-07T10:40:00Z"/>
          <w:rFonts w:ascii="Arial" w:hAnsi="Arial" w:cs="Arial"/>
          <w:b/>
          <w:bCs/>
          <w:noProof w:val="0"/>
          <w:sz w:val="24"/>
          <w:szCs w:val="24"/>
        </w:rPr>
      </w:pPr>
      <w:ins w:id="5" w:author="Carmen Larios" w:date="2012-09-26T11:55:00Z">
        <w:del w:id="6" w:author="GerardCastle" w:date="2012-11-07T10:40:00Z">
          <w:r w:rsidDel="009F1AF9">
            <w:rPr>
              <w:rFonts w:ascii="Arial" w:hAnsi="Arial" w:cs="Arial"/>
              <w:b/>
              <w:bCs/>
              <w:noProof w:val="0"/>
              <w:sz w:val="24"/>
              <w:szCs w:val="24"/>
            </w:rPr>
            <w:delText>QUITAR LAS LINEAS PUNTEADAS!.</w:delText>
          </w:r>
        </w:del>
      </w:ins>
    </w:p>
    <w:p w:rsidR="00947C96" w:rsidRPr="004623A8" w:rsidRDefault="00947C96" w:rsidP="004623A8">
      <w:pPr>
        <w:autoSpaceDE w:val="0"/>
        <w:autoSpaceDN w:val="0"/>
        <w:adjustRightInd w:val="0"/>
        <w:spacing w:line="720" w:lineRule="atLeast"/>
        <w:ind w:left="708"/>
        <w:rPr>
          <w:rFonts w:ascii="Arial" w:hAnsi="Arial" w:cs="Arial"/>
          <w:b/>
          <w:bCs/>
          <w:noProof w:val="0"/>
        </w:rPr>
      </w:pPr>
      <w:r>
        <w:rPr>
          <w:rFonts w:ascii="Arial" w:hAnsi="Arial" w:cs="Arial"/>
          <w:b/>
          <w:bCs/>
          <w:noProof w:val="0"/>
          <w:sz w:val="24"/>
          <w:szCs w:val="24"/>
        </w:rPr>
        <w:t>PLAN DE ESTUDIOS (PE</w:t>
      </w:r>
      <w:r w:rsidRPr="004623A8">
        <w:rPr>
          <w:rFonts w:ascii="Arial" w:hAnsi="Arial" w:cs="Arial"/>
          <w:b/>
          <w:bCs/>
          <w:noProof w:val="0"/>
          <w:sz w:val="24"/>
          <w:szCs w:val="24"/>
        </w:rPr>
        <w:t>):</w:t>
      </w:r>
      <w:ins w:id="7" w:author="Carmen Larios" w:date="2012-09-26T11:55:00Z">
        <w:r w:rsidR="00350170" w:rsidRPr="009F1AF9">
          <w:rPr>
            <w:rFonts w:ascii="Arial" w:hAnsi="Arial" w:cs="Arial"/>
            <w:b/>
            <w:bCs/>
            <w:noProof w:val="0"/>
            <w:sz w:val="24"/>
            <w:szCs w:val="24"/>
          </w:rPr>
          <w:t xml:space="preserve"> </w:t>
        </w:r>
      </w:ins>
      <w:r w:rsidRPr="009F1AF9">
        <w:rPr>
          <w:rFonts w:ascii="Arial" w:hAnsi="Arial" w:cs="Arial"/>
          <w:iCs/>
          <w:noProof w:val="0"/>
          <w:color w:val="808080"/>
          <w:rPrChange w:id="8" w:author="GerardCastle" w:date="2012-11-07T10:40:00Z">
            <w:rPr>
              <w:rFonts w:ascii="Arial" w:hAnsi="Arial" w:cs="Arial"/>
              <w:iCs/>
              <w:noProof w:val="0"/>
              <w:color w:val="808080"/>
              <w:u w:val="dotted"/>
            </w:rPr>
          </w:rPrChange>
        </w:rPr>
        <w:t>Licenci</w:t>
      </w:r>
      <w:r w:rsidR="0072729E" w:rsidRPr="009F1AF9">
        <w:rPr>
          <w:rFonts w:ascii="Arial" w:hAnsi="Arial" w:cs="Arial"/>
          <w:iCs/>
          <w:noProof w:val="0"/>
          <w:color w:val="808080"/>
          <w:rPrChange w:id="9" w:author="GerardCastle" w:date="2012-11-07T10:40:00Z">
            <w:rPr>
              <w:rFonts w:ascii="Arial" w:hAnsi="Arial" w:cs="Arial"/>
              <w:iCs/>
              <w:noProof w:val="0"/>
              <w:color w:val="808080"/>
              <w:u w:val="dotted"/>
            </w:rPr>
          </w:rPrChange>
        </w:rPr>
        <w:t xml:space="preserve">atura en Medicina Veterinaria y </w:t>
      </w:r>
      <w:r w:rsidR="004623A8" w:rsidRPr="009F1AF9">
        <w:rPr>
          <w:rFonts w:ascii="Arial" w:hAnsi="Arial" w:cs="Arial"/>
          <w:iCs/>
          <w:noProof w:val="0"/>
          <w:color w:val="808080"/>
          <w:rPrChange w:id="10" w:author="GerardCastle" w:date="2012-11-07T10:40:00Z">
            <w:rPr>
              <w:rFonts w:ascii="Arial" w:hAnsi="Arial" w:cs="Arial"/>
              <w:iCs/>
              <w:noProof w:val="0"/>
              <w:color w:val="808080"/>
              <w:u w:val="dotted"/>
            </w:rPr>
          </w:rPrChange>
        </w:rPr>
        <w:t>Z</w:t>
      </w:r>
      <w:r w:rsidRPr="009F1AF9">
        <w:rPr>
          <w:rFonts w:ascii="Arial" w:hAnsi="Arial" w:cs="Arial"/>
          <w:iCs/>
          <w:noProof w:val="0"/>
          <w:color w:val="808080"/>
          <w:rPrChange w:id="11" w:author="GerardCastle" w:date="2012-11-07T10:40:00Z">
            <w:rPr>
              <w:rFonts w:ascii="Arial" w:hAnsi="Arial" w:cs="Arial"/>
              <w:iCs/>
              <w:noProof w:val="0"/>
              <w:color w:val="808080"/>
              <w:u w:val="dotted"/>
            </w:rPr>
          </w:rPrChange>
        </w:rPr>
        <w:t>ootecnia</w:t>
      </w:r>
      <w:r w:rsidRPr="004623A8">
        <w:rPr>
          <w:rFonts w:ascii="Arial" w:hAnsi="Arial" w:cs="Arial"/>
          <w:b/>
          <w:bCs/>
          <w:noProof w:val="0"/>
        </w:rPr>
        <w:tab/>
      </w:r>
    </w:p>
    <w:p w:rsidR="00947C96" w:rsidRDefault="00947C96" w:rsidP="00947C96">
      <w:pPr>
        <w:autoSpaceDE w:val="0"/>
        <w:autoSpaceDN w:val="0"/>
        <w:adjustRightInd w:val="0"/>
        <w:spacing w:line="720" w:lineRule="atLeast"/>
        <w:ind w:left="709"/>
        <w:rPr>
          <w:rFonts w:ascii="Arial" w:hAnsi="Arial" w:cs="Arial"/>
          <w:b/>
          <w:bCs/>
          <w:noProof w:val="0"/>
          <w:sz w:val="24"/>
          <w:szCs w:val="24"/>
        </w:rPr>
      </w:pPr>
    </w:p>
    <w:p w:rsidR="00947C96" w:rsidRDefault="00947C96" w:rsidP="00947C96">
      <w:pPr>
        <w:autoSpaceDE w:val="0"/>
        <w:autoSpaceDN w:val="0"/>
        <w:adjustRightInd w:val="0"/>
        <w:spacing w:line="720" w:lineRule="atLeast"/>
        <w:ind w:left="709"/>
        <w:rPr>
          <w:rFonts w:ascii="Arial" w:hAnsi="Arial" w:cs="Arial"/>
          <w:i/>
          <w:iCs/>
          <w:noProof w:val="0"/>
          <w:color w:val="808080"/>
          <w:sz w:val="24"/>
          <w:szCs w:val="24"/>
          <w:u w:val="dotted"/>
        </w:rPr>
      </w:pPr>
      <w:r>
        <w:rPr>
          <w:rFonts w:ascii="Arial" w:hAnsi="Arial" w:cs="Arial"/>
          <w:b/>
          <w:bCs/>
          <w:noProof w:val="0"/>
          <w:sz w:val="24"/>
          <w:szCs w:val="24"/>
        </w:rPr>
        <w:t>AREA:</w:t>
      </w:r>
      <w:ins w:id="12" w:author="Carmen Larios" w:date="2012-09-26T11:55:00Z">
        <w:r w:rsidR="00350170">
          <w:rPr>
            <w:rFonts w:ascii="Arial" w:hAnsi="Arial" w:cs="Arial"/>
            <w:b/>
            <w:bCs/>
            <w:noProof w:val="0"/>
            <w:sz w:val="24"/>
            <w:szCs w:val="24"/>
          </w:rPr>
          <w:t xml:space="preserve"> </w:t>
        </w:r>
      </w:ins>
      <w:r w:rsidRPr="009F1AF9">
        <w:rPr>
          <w:rFonts w:ascii="Arial" w:hAnsi="Arial" w:cs="Arial"/>
          <w:iCs/>
          <w:noProof w:val="0"/>
          <w:color w:val="808080"/>
          <w:sz w:val="24"/>
          <w:szCs w:val="24"/>
          <w:rPrChange w:id="13" w:author="GerardCastle" w:date="2012-11-07T10:41:00Z">
            <w:rPr>
              <w:rFonts w:ascii="Arial" w:hAnsi="Arial" w:cs="Arial"/>
              <w:iCs/>
              <w:noProof w:val="0"/>
              <w:color w:val="808080"/>
              <w:sz w:val="24"/>
              <w:szCs w:val="24"/>
              <w:u w:val="dotted"/>
            </w:rPr>
          </w:rPrChange>
        </w:rPr>
        <w:t>Básicas</w:t>
      </w:r>
    </w:p>
    <w:p w:rsidR="00947C96" w:rsidRDefault="00947C96" w:rsidP="00947C96">
      <w:pPr>
        <w:autoSpaceDE w:val="0"/>
        <w:autoSpaceDN w:val="0"/>
        <w:adjustRightInd w:val="0"/>
        <w:spacing w:line="720" w:lineRule="atLeast"/>
        <w:ind w:left="709"/>
        <w:rPr>
          <w:rFonts w:ascii="Arial" w:hAnsi="Arial" w:cs="Arial"/>
          <w:noProof w:val="0"/>
          <w:sz w:val="24"/>
          <w:szCs w:val="24"/>
          <w:u w:val="dotted"/>
        </w:rPr>
      </w:pPr>
    </w:p>
    <w:p w:rsidR="00947C96" w:rsidRPr="009F1AF9" w:rsidRDefault="00947C96" w:rsidP="00947C96">
      <w:pPr>
        <w:autoSpaceDE w:val="0"/>
        <w:autoSpaceDN w:val="0"/>
        <w:adjustRightInd w:val="0"/>
        <w:spacing w:line="720" w:lineRule="atLeast"/>
        <w:ind w:firstLine="709"/>
        <w:rPr>
          <w:rFonts w:ascii="Arial" w:hAnsi="Arial" w:cs="Arial"/>
          <w:iCs/>
          <w:noProof w:val="0"/>
          <w:color w:val="808080"/>
          <w:sz w:val="24"/>
          <w:szCs w:val="24"/>
          <w:rPrChange w:id="14" w:author="GerardCastle" w:date="2012-11-07T10:41:00Z">
            <w:rPr>
              <w:rFonts w:ascii="Arial" w:hAnsi="Arial" w:cs="Arial"/>
              <w:iCs/>
              <w:noProof w:val="0"/>
              <w:color w:val="808080"/>
              <w:sz w:val="24"/>
              <w:szCs w:val="24"/>
              <w:u w:val="dotted"/>
            </w:rPr>
          </w:rPrChange>
        </w:rPr>
      </w:pPr>
      <w:r>
        <w:rPr>
          <w:rFonts w:ascii="Arial" w:hAnsi="Arial" w:cs="Arial"/>
          <w:b/>
          <w:bCs/>
          <w:noProof w:val="0"/>
          <w:sz w:val="24"/>
          <w:szCs w:val="24"/>
        </w:rPr>
        <w:t>ASIGNATURA:</w:t>
      </w:r>
      <w:ins w:id="15" w:author="Carmen Larios" w:date="2012-09-26T11:55:00Z">
        <w:r w:rsidR="00350170">
          <w:rPr>
            <w:rFonts w:ascii="Arial" w:hAnsi="Arial" w:cs="Arial"/>
            <w:b/>
            <w:bCs/>
            <w:noProof w:val="0"/>
            <w:sz w:val="24"/>
            <w:szCs w:val="24"/>
          </w:rPr>
          <w:t xml:space="preserve"> </w:t>
        </w:r>
      </w:ins>
      <w:r w:rsidRPr="009F1AF9">
        <w:rPr>
          <w:rFonts w:ascii="Arial" w:hAnsi="Arial" w:cs="Arial"/>
          <w:iCs/>
          <w:noProof w:val="0"/>
          <w:color w:val="808080"/>
          <w:sz w:val="24"/>
          <w:szCs w:val="24"/>
          <w:rPrChange w:id="16" w:author="GerardCastle" w:date="2012-11-07T10:41:00Z">
            <w:rPr>
              <w:rFonts w:ascii="Arial" w:hAnsi="Arial" w:cs="Arial"/>
              <w:iCs/>
              <w:noProof w:val="0"/>
              <w:color w:val="808080"/>
              <w:sz w:val="24"/>
              <w:szCs w:val="24"/>
              <w:u w:val="dotted"/>
            </w:rPr>
          </w:rPrChange>
        </w:rPr>
        <w:t xml:space="preserve">Biología Celular Veterinaria </w:t>
      </w:r>
    </w:p>
    <w:p w:rsidR="00947C96" w:rsidRPr="004623A8" w:rsidRDefault="00947C96" w:rsidP="00947C96">
      <w:pPr>
        <w:autoSpaceDE w:val="0"/>
        <w:autoSpaceDN w:val="0"/>
        <w:adjustRightInd w:val="0"/>
        <w:spacing w:line="720" w:lineRule="atLeast"/>
        <w:ind w:firstLine="709"/>
        <w:rPr>
          <w:rFonts w:ascii="Arial" w:hAnsi="Arial" w:cs="Arial"/>
          <w:iCs/>
          <w:noProof w:val="0"/>
          <w:color w:val="808080"/>
          <w:sz w:val="24"/>
          <w:szCs w:val="24"/>
          <w:u w:val="dotted"/>
        </w:rPr>
      </w:pPr>
    </w:p>
    <w:p w:rsidR="00947C96" w:rsidRPr="004623A8" w:rsidRDefault="00947C96" w:rsidP="00947C96">
      <w:pPr>
        <w:autoSpaceDE w:val="0"/>
        <w:autoSpaceDN w:val="0"/>
        <w:adjustRightInd w:val="0"/>
        <w:spacing w:line="720" w:lineRule="atLeast"/>
        <w:ind w:firstLine="709"/>
        <w:rPr>
          <w:rFonts w:ascii="Arial" w:hAnsi="Arial" w:cs="Arial"/>
          <w:iCs/>
          <w:noProof w:val="0"/>
          <w:color w:val="808080"/>
          <w:sz w:val="24"/>
          <w:szCs w:val="24"/>
          <w:u w:val="dotted"/>
        </w:rPr>
      </w:pPr>
      <w:r>
        <w:rPr>
          <w:rFonts w:ascii="Arial" w:hAnsi="Arial" w:cs="Arial"/>
          <w:b/>
          <w:bCs/>
          <w:noProof w:val="0"/>
          <w:sz w:val="24"/>
          <w:szCs w:val="24"/>
        </w:rPr>
        <w:t>CÓDIGO:</w:t>
      </w:r>
      <w:ins w:id="17" w:author="Carmen Larios" w:date="2012-09-26T11:55:00Z">
        <w:r w:rsidR="00350170">
          <w:rPr>
            <w:rFonts w:ascii="Arial" w:hAnsi="Arial" w:cs="Arial"/>
            <w:b/>
            <w:bCs/>
            <w:noProof w:val="0"/>
            <w:sz w:val="24"/>
            <w:szCs w:val="24"/>
          </w:rPr>
          <w:t xml:space="preserve"> </w:t>
        </w:r>
      </w:ins>
      <w:r w:rsidRPr="009F1AF9">
        <w:rPr>
          <w:rFonts w:ascii="Arial" w:hAnsi="Arial" w:cs="Arial"/>
          <w:iCs/>
          <w:noProof w:val="0"/>
          <w:color w:val="808080"/>
          <w:sz w:val="24"/>
          <w:szCs w:val="24"/>
          <w:rPrChange w:id="18" w:author="GerardCastle" w:date="2012-11-07T10:41:00Z">
            <w:rPr>
              <w:rFonts w:ascii="Arial" w:hAnsi="Arial" w:cs="Arial"/>
              <w:iCs/>
              <w:noProof w:val="0"/>
              <w:color w:val="808080"/>
              <w:sz w:val="24"/>
              <w:szCs w:val="24"/>
              <w:u w:val="dotted"/>
            </w:rPr>
          </w:rPrChange>
        </w:rPr>
        <w:t>MVZM-001</w:t>
      </w:r>
    </w:p>
    <w:p w:rsidR="00947C96" w:rsidRPr="004623A8" w:rsidRDefault="00947C96" w:rsidP="00947C96">
      <w:pPr>
        <w:autoSpaceDE w:val="0"/>
        <w:autoSpaceDN w:val="0"/>
        <w:adjustRightInd w:val="0"/>
        <w:spacing w:line="720" w:lineRule="atLeast"/>
        <w:ind w:firstLine="709"/>
        <w:rPr>
          <w:rFonts w:ascii="Arial" w:hAnsi="Arial" w:cs="Arial"/>
          <w:noProof w:val="0"/>
          <w:sz w:val="24"/>
          <w:szCs w:val="24"/>
        </w:rPr>
      </w:pPr>
    </w:p>
    <w:p w:rsidR="00947C96" w:rsidRPr="004623A8" w:rsidRDefault="00947C96" w:rsidP="00947C96">
      <w:pPr>
        <w:keepNext/>
        <w:autoSpaceDE w:val="0"/>
        <w:autoSpaceDN w:val="0"/>
        <w:adjustRightInd w:val="0"/>
        <w:spacing w:line="720" w:lineRule="atLeast"/>
        <w:ind w:firstLine="709"/>
        <w:rPr>
          <w:rFonts w:ascii="Arial" w:hAnsi="Arial" w:cs="Arial"/>
          <w:iCs/>
          <w:noProof w:val="0"/>
          <w:color w:val="808080"/>
          <w:sz w:val="24"/>
          <w:szCs w:val="24"/>
          <w:u w:val="dotted"/>
        </w:rPr>
      </w:pPr>
      <w:r>
        <w:rPr>
          <w:rFonts w:ascii="Arial" w:hAnsi="Arial" w:cs="Arial"/>
          <w:b/>
          <w:bCs/>
          <w:noProof w:val="0"/>
          <w:sz w:val="24"/>
          <w:szCs w:val="24"/>
        </w:rPr>
        <w:t>CRÉDITOS:</w:t>
      </w:r>
      <w:ins w:id="19" w:author="Carmen Larios" w:date="2012-09-26T11:55:00Z">
        <w:r w:rsidR="00350170">
          <w:rPr>
            <w:rFonts w:ascii="Arial" w:hAnsi="Arial" w:cs="Arial"/>
            <w:b/>
            <w:bCs/>
            <w:noProof w:val="0"/>
            <w:sz w:val="24"/>
            <w:szCs w:val="24"/>
          </w:rPr>
          <w:t xml:space="preserve"> </w:t>
        </w:r>
      </w:ins>
      <w:r w:rsidRPr="009F1AF9">
        <w:rPr>
          <w:rFonts w:ascii="Arial" w:hAnsi="Arial" w:cs="Arial"/>
          <w:iCs/>
          <w:noProof w:val="0"/>
          <w:color w:val="808080"/>
          <w:sz w:val="24"/>
          <w:szCs w:val="24"/>
          <w:rPrChange w:id="20" w:author="GerardCastle" w:date="2012-11-07T10:41:00Z">
            <w:rPr>
              <w:rFonts w:ascii="Arial" w:hAnsi="Arial" w:cs="Arial"/>
              <w:iCs/>
              <w:noProof w:val="0"/>
              <w:color w:val="808080"/>
              <w:sz w:val="24"/>
              <w:szCs w:val="24"/>
              <w:u w:val="dotted"/>
            </w:rPr>
          </w:rPrChange>
        </w:rPr>
        <w:t>5</w:t>
      </w:r>
    </w:p>
    <w:p w:rsidR="00947C96" w:rsidRDefault="00947C96" w:rsidP="00947C9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noProof w:val="0"/>
          <w:sz w:val="24"/>
          <w:szCs w:val="24"/>
        </w:rPr>
      </w:pPr>
    </w:p>
    <w:p w:rsidR="00947C96" w:rsidRDefault="00947C96" w:rsidP="00947C9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noProof w:val="0"/>
          <w:sz w:val="24"/>
          <w:szCs w:val="24"/>
        </w:rPr>
      </w:pPr>
    </w:p>
    <w:p w:rsidR="00947C96" w:rsidRPr="004623A8" w:rsidRDefault="00947C96" w:rsidP="00947C96">
      <w:pPr>
        <w:autoSpaceDE w:val="0"/>
        <w:autoSpaceDN w:val="0"/>
        <w:adjustRightInd w:val="0"/>
        <w:spacing w:line="600" w:lineRule="atLeast"/>
        <w:ind w:left="709"/>
        <w:rPr>
          <w:rFonts w:ascii="Arial" w:hAnsi="Arial" w:cs="Arial"/>
          <w:iCs/>
          <w:noProof w:val="0"/>
          <w:color w:val="808080"/>
          <w:sz w:val="24"/>
          <w:szCs w:val="24"/>
          <w:u w:val="dotted"/>
        </w:rPr>
      </w:pPr>
      <w:r>
        <w:rPr>
          <w:rFonts w:ascii="Arial" w:hAnsi="Arial" w:cs="Arial"/>
          <w:b/>
          <w:bCs/>
          <w:noProof w:val="0"/>
          <w:sz w:val="24"/>
          <w:szCs w:val="24"/>
        </w:rPr>
        <w:t>FECHA:</w:t>
      </w:r>
      <w:r w:rsidR="00353604" w:rsidRPr="009F1AF9">
        <w:rPr>
          <w:rFonts w:ascii="Arial" w:hAnsi="Arial" w:cs="Arial"/>
          <w:iCs/>
          <w:noProof w:val="0"/>
          <w:color w:val="808080"/>
          <w:sz w:val="24"/>
          <w:szCs w:val="24"/>
          <w:rPrChange w:id="21" w:author="GerardCastle" w:date="2012-11-07T10:41:00Z">
            <w:rPr>
              <w:rFonts w:ascii="Arial" w:hAnsi="Arial" w:cs="Arial"/>
              <w:iCs/>
              <w:noProof w:val="0"/>
              <w:color w:val="808080"/>
              <w:sz w:val="24"/>
              <w:szCs w:val="24"/>
              <w:u w:val="dotted"/>
            </w:rPr>
          </w:rPrChange>
        </w:rPr>
        <w:t xml:space="preserve"> 22</w:t>
      </w:r>
      <w:r w:rsidR="009142F9" w:rsidRPr="009F1AF9">
        <w:rPr>
          <w:rFonts w:ascii="Arial" w:hAnsi="Arial" w:cs="Arial"/>
          <w:iCs/>
          <w:noProof w:val="0"/>
          <w:color w:val="808080"/>
          <w:sz w:val="24"/>
          <w:szCs w:val="24"/>
          <w:rPrChange w:id="22" w:author="GerardCastle" w:date="2012-11-07T10:41:00Z">
            <w:rPr>
              <w:rFonts w:ascii="Arial" w:hAnsi="Arial" w:cs="Arial"/>
              <w:iCs/>
              <w:noProof w:val="0"/>
              <w:color w:val="808080"/>
              <w:sz w:val="24"/>
              <w:szCs w:val="24"/>
              <w:u w:val="dotted"/>
            </w:rPr>
          </w:rPrChange>
        </w:rPr>
        <w:t xml:space="preserve"> de</w:t>
      </w:r>
      <w:r w:rsidR="00353604" w:rsidRPr="009F1AF9">
        <w:rPr>
          <w:rFonts w:ascii="Arial" w:hAnsi="Arial" w:cs="Arial"/>
          <w:iCs/>
          <w:noProof w:val="0"/>
          <w:color w:val="808080"/>
          <w:sz w:val="24"/>
          <w:szCs w:val="24"/>
          <w:rPrChange w:id="23" w:author="GerardCastle" w:date="2012-11-07T10:41:00Z">
            <w:rPr>
              <w:rFonts w:ascii="Arial" w:hAnsi="Arial" w:cs="Arial"/>
              <w:iCs/>
              <w:noProof w:val="0"/>
              <w:color w:val="808080"/>
              <w:sz w:val="24"/>
              <w:szCs w:val="24"/>
              <w:u w:val="dotted"/>
            </w:rPr>
          </w:rPrChange>
        </w:rPr>
        <w:t xml:space="preserve"> mayo</w:t>
      </w:r>
      <w:r w:rsidR="009142F9" w:rsidRPr="009F1AF9">
        <w:rPr>
          <w:rFonts w:ascii="Arial" w:hAnsi="Arial" w:cs="Arial"/>
          <w:iCs/>
          <w:noProof w:val="0"/>
          <w:color w:val="808080"/>
          <w:sz w:val="24"/>
          <w:szCs w:val="24"/>
          <w:rPrChange w:id="24" w:author="GerardCastle" w:date="2012-11-07T10:41:00Z">
            <w:rPr>
              <w:rFonts w:ascii="Arial" w:hAnsi="Arial" w:cs="Arial"/>
              <w:iCs/>
              <w:noProof w:val="0"/>
              <w:color w:val="808080"/>
              <w:sz w:val="24"/>
              <w:szCs w:val="24"/>
              <w:u w:val="dotted"/>
            </w:rPr>
          </w:rPrChange>
        </w:rPr>
        <w:t xml:space="preserve"> 2012</w:t>
      </w:r>
    </w:p>
    <w:p w:rsidR="00947C96" w:rsidRPr="004623A8" w:rsidRDefault="00947C96" w:rsidP="00947C96">
      <w:pPr>
        <w:autoSpaceDE w:val="0"/>
        <w:autoSpaceDN w:val="0"/>
        <w:adjustRightInd w:val="0"/>
        <w:spacing w:line="600" w:lineRule="atLeast"/>
        <w:ind w:left="709"/>
        <w:rPr>
          <w:rFonts w:ascii="Times New Roman" w:hAnsi="Times New Roman"/>
          <w:iCs/>
          <w:noProof w:val="0"/>
          <w:color w:val="808080"/>
          <w:sz w:val="24"/>
          <w:szCs w:val="24"/>
          <w:u w:val="dotted"/>
        </w:rPr>
      </w:pPr>
    </w:p>
    <w:p w:rsidR="00947C96" w:rsidRDefault="00947C96" w:rsidP="00947C96">
      <w:pPr>
        <w:autoSpaceDE w:val="0"/>
        <w:autoSpaceDN w:val="0"/>
        <w:adjustRightInd w:val="0"/>
        <w:spacing w:line="600" w:lineRule="atLeast"/>
        <w:ind w:left="709"/>
        <w:rPr>
          <w:rFonts w:ascii="Times New Roman" w:hAnsi="Times New Roman"/>
          <w:i/>
          <w:iCs/>
          <w:noProof w:val="0"/>
          <w:color w:val="808080"/>
          <w:sz w:val="24"/>
          <w:szCs w:val="24"/>
          <w:u w:val="dotted"/>
        </w:rPr>
      </w:pPr>
    </w:p>
    <w:p w:rsidR="00947C96" w:rsidRDefault="00947C96" w:rsidP="00947C96">
      <w:pPr>
        <w:autoSpaceDE w:val="0"/>
        <w:autoSpaceDN w:val="0"/>
        <w:adjustRightInd w:val="0"/>
        <w:spacing w:line="600" w:lineRule="atLeast"/>
        <w:ind w:left="709"/>
        <w:rPr>
          <w:rFonts w:ascii="Times New Roman" w:hAnsi="Times New Roman"/>
          <w:i/>
          <w:iCs/>
          <w:noProof w:val="0"/>
          <w:color w:val="808080"/>
          <w:sz w:val="24"/>
          <w:szCs w:val="24"/>
          <w:u w:val="dotted"/>
        </w:rPr>
      </w:pPr>
    </w:p>
    <w:p w:rsidR="00947C96" w:rsidRDefault="00947C96" w:rsidP="00947C96">
      <w:pPr>
        <w:autoSpaceDE w:val="0"/>
        <w:autoSpaceDN w:val="0"/>
        <w:adjustRightInd w:val="0"/>
        <w:spacing w:line="600" w:lineRule="atLeast"/>
        <w:ind w:left="709"/>
        <w:rPr>
          <w:ins w:id="25" w:author="GerardCastle" w:date="2012-11-07T10:47:00Z"/>
          <w:rFonts w:ascii="Times New Roman" w:hAnsi="Times New Roman"/>
          <w:i/>
          <w:iCs/>
          <w:noProof w:val="0"/>
          <w:color w:val="808080"/>
          <w:sz w:val="24"/>
          <w:szCs w:val="24"/>
          <w:u w:val="dotted"/>
        </w:rPr>
      </w:pPr>
    </w:p>
    <w:p w:rsidR="009F1AF9" w:rsidRDefault="009F1AF9" w:rsidP="00947C96">
      <w:pPr>
        <w:autoSpaceDE w:val="0"/>
        <w:autoSpaceDN w:val="0"/>
        <w:adjustRightInd w:val="0"/>
        <w:spacing w:line="600" w:lineRule="atLeast"/>
        <w:ind w:left="709"/>
        <w:rPr>
          <w:rFonts w:ascii="Times New Roman" w:hAnsi="Times New Roman"/>
          <w:i/>
          <w:iCs/>
          <w:noProof w:val="0"/>
          <w:color w:val="808080"/>
          <w:sz w:val="24"/>
          <w:szCs w:val="24"/>
          <w:u w:val="dotted"/>
        </w:rPr>
      </w:pPr>
    </w:p>
    <w:p w:rsidR="009142F9" w:rsidDel="00721FCB" w:rsidRDefault="009142F9">
      <w:pPr>
        <w:autoSpaceDE w:val="0"/>
        <w:autoSpaceDN w:val="0"/>
        <w:adjustRightInd w:val="0"/>
        <w:spacing w:line="600" w:lineRule="atLeast"/>
        <w:rPr>
          <w:del w:id="26" w:author="PaoH" w:date="2012-10-05T15:04:00Z"/>
          <w:rFonts w:ascii="Times New Roman" w:hAnsi="Times New Roman"/>
          <w:i/>
          <w:iCs/>
          <w:noProof w:val="0"/>
          <w:color w:val="808080"/>
          <w:sz w:val="24"/>
          <w:szCs w:val="24"/>
          <w:u w:val="dotted"/>
        </w:rPr>
        <w:pPrChange w:id="27" w:author="PaoH" w:date="2012-10-05T15:04:00Z">
          <w:pPr>
            <w:autoSpaceDE w:val="0"/>
            <w:autoSpaceDN w:val="0"/>
            <w:adjustRightInd w:val="0"/>
            <w:spacing w:line="600" w:lineRule="atLeast"/>
            <w:ind w:left="709"/>
          </w:pPr>
        </w:pPrChange>
      </w:pPr>
    </w:p>
    <w:p w:rsidR="00947C96" w:rsidRPr="004623A8" w:rsidDel="00721FCB" w:rsidRDefault="00947C96" w:rsidP="00947C96">
      <w:pPr>
        <w:autoSpaceDE w:val="0"/>
        <w:autoSpaceDN w:val="0"/>
        <w:adjustRightInd w:val="0"/>
        <w:spacing w:line="240" w:lineRule="auto"/>
        <w:rPr>
          <w:del w:id="28" w:author="PaoH" w:date="2012-10-05T15:04:00Z"/>
          <w:rFonts w:ascii="Arial" w:hAnsi="Arial" w:cs="Arial"/>
          <w:i/>
          <w:iCs/>
          <w:noProof w:val="0"/>
          <w:color w:val="808080"/>
          <w:u w:val="dotted"/>
        </w:rPr>
      </w:pPr>
    </w:p>
    <w:p w:rsidR="00947C96" w:rsidRDefault="00947C96" w:rsidP="00947C96"/>
    <w:p w:rsidR="00947C96" w:rsidRPr="009142F9" w:rsidRDefault="00947C96" w:rsidP="009142F9">
      <w:pPr>
        <w:pStyle w:val="Prrafodelista"/>
        <w:numPr>
          <w:ilvl w:val="0"/>
          <w:numId w:val="13"/>
        </w:numPr>
        <w:tabs>
          <w:tab w:val="left" w:pos="945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  <w:r w:rsidRPr="009142F9">
        <w:rPr>
          <w:rFonts w:ascii="Arial" w:hAnsi="Arial" w:cs="Arial"/>
          <w:b/>
          <w:bCs/>
          <w:noProof w:val="0"/>
        </w:rPr>
        <w:lastRenderedPageBreak/>
        <w:t xml:space="preserve">DATOS GENERALES </w:t>
      </w:r>
    </w:p>
    <w:p w:rsidR="009142F9" w:rsidRPr="009142F9" w:rsidRDefault="009142F9" w:rsidP="009142F9">
      <w:pPr>
        <w:pStyle w:val="Prrafodelista"/>
        <w:tabs>
          <w:tab w:val="left" w:pos="945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8"/>
        <w:gridCol w:w="4931"/>
      </w:tblGrid>
      <w:tr w:rsidR="00947C96" w:rsidRPr="009D7D0D" w:rsidTr="0072729E">
        <w:trPr>
          <w:trHeight w:val="1"/>
        </w:trPr>
        <w:tc>
          <w:tcPr>
            <w:tcW w:w="4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9142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</w:pP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>Nivel Educativo:</w:t>
            </w:r>
          </w:p>
        </w:tc>
        <w:tc>
          <w:tcPr>
            <w:tcW w:w="4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F1AF9" w:rsidRDefault="00947C96" w:rsidP="004623A8">
            <w:pPr>
              <w:keepNext/>
              <w:keepLines/>
              <w:autoSpaceDE w:val="0"/>
              <w:autoSpaceDN w:val="0"/>
              <w:adjustRightInd w:val="0"/>
              <w:spacing w:before="200" w:line="240" w:lineRule="auto"/>
              <w:rPr>
                <w:rFonts w:cs="Calibri"/>
                <w:noProof w:val="0"/>
                <w:color w:val="000000" w:themeColor="text1"/>
                <w:rPrChange w:id="29" w:author="GerardCastle" w:date="2012-11-07T10:46:00Z">
                  <w:rPr>
                    <w:rFonts w:cs="Calibri"/>
                    <w:b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iCs/>
                <w:noProof w:val="0"/>
                <w:color w:val="000000" w:themeColor="text1"/>
                <w:rPrChange w:id="30" w:author="GerardCastle" w:date="2012-11-07T10:46:00Z">
                  <w:rPr>
                    <w:rFonts w:ascii="Arial" w:hAnsi="Arial" w:cs="Arial"/>
                    <w:b/>
                    <w:iCs/>
                    <w:noProof w:val="0"/>
                    <w:color w:val="808080"/>
                    <w:u w:val="dotted"/>
                  </w:rPr>
                </w:rPrChange>
              </w:rPr>
              <w:t>Licenciatura</w:t>
            </w:r>
          </w:p>
        </w:tc>
      </w:tr>
      <w:tr w:rsidR="00947C96" w:rsidRPr="009D7D0D" w:rsidTr="0072729E">
        <w:trPr>
          <w:trHeight w:val="1"/>
        </w:trPr>
        <w:tc>
          <w:tcPr>
            <w:tcW w:w="4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</w:pP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>Nombre del Plan de Estudios:</w:t>
            </w: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</w:p>
        </w:tc>
        <w:tc>
          <w:tcPr>
            <w:tcW w:w="4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4623A8" w:rsidRPr="009F1AF9" w:rsidRDefault="00350170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iCs/>
                <w:noProof w:val="0"/>
                <w:color w:val="000000" w:themeColor="text1"/>
                <w:rPrChange w:id="31" w:author="GerardCastle" w:date="2012-11-07T10:46:00Z">
                  <w:rPr>
                    <w:rFonts w:ascii="Arial" w:hAnsi="Arial" w:cs="Arial"/>
                    <w:b/>
                    <w:iCs/>
                    <w:noProof w:val="0"/>
                    <w:color w:val="808080"/>
                    <w:u w:val="dotted"/>
                  </w:rPr>
                </w:rPrChange>
              </w:rPr>
            </w:pPr>
            <w:ins w:id="32" w:author="Carmen Larios" w:date="2012-09-26T11:55:00Z">
              <w:r w:rsidRPr="009F1AF9">
                <w:rPr>
                  <w:rFonts w:ascii="Arial" w:hAnsi="Arial" w:cs="Arial"/>
                  <w:iCs/>
                  <w:noProof w:val="0"/>
                  <w:color w:val="000000" w:themeColor="text1"/>
                  <w:rPrChange w:id="33" w:author="GerardCastle" w:date="2012-11-07T10:46:00Z">
                    <w:rPr>
                      <w:rFonts w:ascii="Arial" w:hAnsi="Arial" w:cs="Arial"/>
                      <w:b/>
                      <w:iCs/>
                      <w:noProof w:val="0"/>
                      <w:color w:val="808080"/>
                      <w:u w:val="dotted"/>
                    </w:rPr>
                  </w:rPrChange>
                </w:rPr>
                <w:t xml:space="preserve">LICENCIATURA EN </w:t>
              </w:r>
            </w:ins>
            <w:r w:rsidR="00947C96" w:rsidRPr="009F1AF9">
              <w:rPr>
                <w:rFonts w:ascii="Arial" w:hAnsi="Arial" w:cs="Arial"/>
                <w:iCs/>
                <w:noProof w:val="0"/>
                <w:color w:val="000000" w:themeColor="text1"/>
                <w:rPrChange w:id="34" w:author="GerardCastle" w:date="2012-11-07T10:46:00Z">
                  <w:rPr>
                    <w:rFonts w:ascii="Arial" w:hAnsi="Arial" w:cs="Arial"/>
                    <w:b/>
                    <w:iCs/>
                    <w:noProof w:val="0"/>
                    <w:color w:val="808080"/>
                    <w:u w:val="dotted"/>
                  </w:rPr>
                </w:rPrChange>
              </w:rPr>
              <w:t>Medicina Veterinaria y Zootecnia</w:t>
            </w:r>
          </w:p>
        </w:tc>
      </w:tr>
      <w:tr w:rsidR="00947C96" w:rsidRPr="009D7D0D" w:rsidTr="0072729E">
        <w:trPr>
          <w:trHeight w:val="1"/>
        </w:trPr>
        <w:tc>
          <w:tcPr>
            <w:tcW w:w="4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</w:pP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>Modalidad Académica:</w:t>
            </w: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</w:p>
        </w:tc>
        <w:tc>
          <w:tcPr>
            <w:tcW w:w="4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F1AF9" w:rsidRDefault="004623A8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color w:val="000000" w:themeColor="text1"/>
                <w:rPrChange w:id="35" w:author="GerardCastle" w:date="2012-11-07T10:46:00Z">
                  <w:rPr>
                    <w:rFonts w:ascii="Arial" w:hAnsi="Arial" w:cs="Arial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color w:val="000000" w:themeColor="text1"/>
                <w:rPrChange w:id="36" w:author="GerardCastle" w:date="2012-11-07T10:46:00Z">
                  <w:rPr>
                    <w:rFonts w:ascii="Arial" w:hAnsi="Arial" w:cs="Arial"/>
                    <w:noProof w:val="0"/>
                  </w:rPr>
                </w:rPrChange>
              </w:rPr>
              <w:t xml:space="preserve">Presencial </w:t>
            </w:r>
          </w:p>
        </w:tc>
      </w:tr>
      <w:tr w:rsidR="00947C96" w:rsidRPr="009D7D0D" w:rsidTr="0072729E">
        <w:trPr>
          <w:trHeight w:val="1"/>
        </w:trPr>
        <w:tc>
          <w:tcPr>
            <w:tcW w:w="4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</w:pP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>Nombre de la Asignatura:</w:t>
            </w: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</w:p>
        </w:tc>
        <w:tc>
          <w:tcPr>
            <w:tcW w:w="4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F1AF9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noProof w:val="0"/>
                <w:color w:val="000000" w:themeColor="text1"/>
                <w:rPrChange w:id="37" w:author="GerardCastle" w:date="2012-11-07T10:46:00Z">
                  <w:rPr>
                    <w:rFonts w:cs="Calibri"/>
                    <w:b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iCs/>
                <w:noProof w:val="0"/>
                <w:color w:val="000000" w:themeColor="text1"/>
                <w:rPrChange w:id="38" w:author="GerardCastle" w:date="2012-11-07T10:46:00Z">
                  <w:rPr>
                    <w:rFonts w:ascii="Arial" w:hAnsi="Arial" w:cs="Arial"/>
                    <w:b/>
                    <w:iCs/>
                    <w:noProof w:val="0"/>
                    <w:color w:val="808080"/>
                    <w:u w:val="dotted"/>
                  </w:rPr>
                </w:rPrChange>
              </w:rPr>
              <w:t xml:space="preserve">Biología Celular Veterinaria </w:t>
            </w:r>
          </w:p>
        </w:tc>
      </w:tr>
      <w:tr w:rsidR="00947C96" w:rsidRPr="009D7D0D" w:rsidTr="0072729E">
        <w:trPr>
          <w:trHeight w:val="1"/>
        </w:trPr>
        <w:tc>
          <w:tcPr>
            <w:tcW w:w="4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</w:pP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>Ubicación:</w:t>
            </w: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</w:p>
        </w:tc>
        <w:tc>
          <w:tcPr>
            <w:tcW w:w="4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F1AF9" w:rsidRDefault="00947C96" w:rsidP="004623A8">
            <w:pPr>
              <w:keepNext/>
              <w:keepLines/>
              <w:autoSpaceDE w:val="0"/>
              <w:autoSpaceDN w:val="0"/>
              <w:adjustRightInd w:val="0"/>
              <w:spacing w:before="200" w:line="240" w:lineRule="auto"/>
              <w:rPr>
                <w:rFonts w:cs="Calibri"/>
                <w:noProof w:val="0"/>
                <w:color w:val="000000" w:themeColor="text1"/>
                <w:rPrChange w:id="39" w:author="GerardCastle" w:date="2012-11-07T10:46:00Z">
                  <w:rPr>
                    <w:rFonts w:cs="Calibri"/>
                    <w:b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iCs/>
                <w:noProof w:val="0"/>
                <w:color w:val="000000" w:themeColor="text1"/>
                <w:rPrChange w:id="40" w:author="GerardCastle" w:date="2012-11-07T10:46:00Z">
                  <w:rPr>
                    <w:rFonts w:ascii="Arial" w:hAnsi="Arial" w:cs="Arial"/>
                    <w:b/>
                    <w:iCs/>
                    <w:noProof w:val="0"/>
                    <w:color w:val="808080"/>
                    <w:u w:val="dotted"/>
                  </w:rPr>
                </w:rPrChange>
              </w:rPr>
              <w:t xml:space="preserve">Nivel  básico </w:t>
            </w:r>
          </w:p>
        </w:tc>
      </w:tr>
      <w:tr w:rsidR="00947C96" w:rsidRPr="009D7D0D" w:rsidTr="0072729E">
        <w:trPr>
          <w:trHeight w:val="397"/>
        </w:trPr>
        <w:tc>
          <w:tcPr>
            <w:tcW w:w="963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5B3DE6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</w:rPr>
            </w:pPr>
            <w:r w:rsidRPr="005B3DE6">
              <w:rPr>
                <w:rFonts w:ascii="Arial" w:hAnsi="Arial" w:cs="Arial"/>
                <w:b/>
                <w:bCs/>
                <w:noProof w:val="0"/>
              </w:rPr>
              <w:t>Correlación:</w:t>
            </w:r>
          </w:p>
        </w:tc>
      </w:tr>
      <w:tr w:rsidR="00947C96" w:rsidRPr="009D7D0D" w:rsidTr="0072729E">
        <w:trPr>
          <w:trHeight w:val="464"/>
        </w:trPr>
        <w:tc>
          <w:tcPr>
            <w:tcW w:w="4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 xml:space="preserve">Asignaturas Precedentes: </w:t>
            </w:r>
          </w:p>
        </w:tc>
        <w:tc>
          <w:tcPr>
            <w:tcW w:w="4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F1AF9" w:rsidRDefault="00A83E0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41" w:author="GerardCastle" w:date="2012-11-07T10:46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42" w:author="GerardCastle" w:date="2012-11-07T10:46:00Z">
                  <w:rPr>
                    <w:rFonts w:cs="Calibri"/>
                    <w:noProof w:val="0"/>
                  </w:rPr>
                </w:rPrChange>
              </w:rPr>
              <w:t>S/R</w:t>
            </w:r>
          </w:p>
        </w:tc>
      </w:tr>
      <w:tr w:rsidR="00947C96" w:rsidRPr="009D7D0D" w:rsidTr="0072729E">
        <w:trPr>
          <w:trHeight w:val="428"/>
        </w:trPr>
        <w:tc>
          <w:tcPr>
            <w:tcW w:w="4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>Asignaturas Consecuentes:</w:t>
            </w:r>
          </w:p>
        </w:tc>
        <w:tc>
          <w:tcPr>
            <w:tcW w:w="4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Default="00A83E0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43" w:author="GerardCastle" w:date="2012-11-08T10:41:00Z"/>
                <w:rFonts w:ascii="Arial" w:hAnsi="Arial" w:cs="Arial"/>
                <w:noProof w:val="0"/>
              </w:rPr>
            </w:pPr>
            <w:del w:id="44" w:author="GerardCastle" w:date="2012-11-07T10:43:00Z">
              <w:r w:rsidRPr="009F1AF9" w:rsidDel="009F1AF9">
                <w:rPr>
                  <w:rFonts w:ascii="Arial" w:hAnsi="Arial" w:cs="Arial"/>
                  <w:noProof w:val="0"/>
                  <w:rPrChange w:id="45" w:author="GerardCastle" w:date="2012-11-07T10:46:00Z">
                    <w:rPr>
                      <w:rFonts w:cs="Calibri"/>
                      <w:noProof w:val="0"/>
                    </w:rPr>
                  </w:rPrChange>
                </w:rPr>
                <w:delText>S/R</w:delText>
              </w:r>
            </w:del>
            <w:ins w:id="46" w:author="Carmen Larios" w:date="2012-09-26T11:55:00Z">
              <w:del w:id="47" w:author="GerardCastle" w:date="2012-11-07T10:43:00Z">
                <w:r w:rsidR="00350170" w:rsidRPr="009F1AF9" w:rsidDel="009F1AF9">
                  <w:rPr>
                    <w:rFonts w:ascii="Arial" w:hAnsi="Arial" w:cs="Arial"/>
                    <w:noProof w:val="0"/>
                    <w:rPrChange w:id="48" w:author="GerardCastle" w:date="2012-11-07T10:46:00Z">
                      <w:rPr>
                        <w:rFonts w:cs="Calibri"/>
                        <w:noProof w:val="0"/>
                      </w:rPr>
                    </w:rPrChange>
                  </w:rPr>
                  <w:delText xml:space="preserve"> </w:delText>
                </w:r>
              </w:del>
              <w:del w:id="49" w:author="GerardCastle" w:date="2012-11-07T10:44:00Z">
                <w:r w:rsidR="009F1AF9" w:rsidRPr="009F1AF9" w:rsidDel="009F1AF9">
                  <w:rPr>
                    <w:rFonts w:ascii="Arial" w:hAnsi="Arial" w:cs="Arial"/>
                    <w:noProof w:val="0"/>
                    <w:rPrChange w:id="50" w:author="GerardCastle" w:date="2012-11-07T10:46:00Z">
                      <w:rPr>
                        <w:rFonts w:cs="Calibri"/>
                        <w:noProof w:val="0"/>
                      </w:rPr>
                    </w:rPrChange>
                  </w:rPr>
                  <w:delText>Biologia</w:delText>
                </w:r>
              </w:del>
            </w:ins>
            <w:ins w:id="51" w:author="GerardCastle" w:date="2012-11-07T10:44:00Z">
              <w:r w:rsidR="009F1AF9" w:rsidRPr="009F1AF9">
                <w:rPr>
                  <w:rFonts w:ascii="Arial" w:hAnsi="Arial" w:cs="Arial"/>
                  <w:noProof w:val="0"/>
                  <w:rPrChange w:id="52" w:author="GerardCastle" w:date="2012-11-07T10:46:00Z">
                    <w:rPr>
                      <w:rFonts w:cs="Calibri"/>
                      <w:noProof w:val="0"/>
                    </w:rPr>
                  </w:rPrChange>
                </w:rPr>
                <w:t>Biología</w:t>
              </w:r>
            </w:ins>
            <w:ins w:id="53" w:author="Carmen Larios" w:date="2012-09-26T11:55:00Z">
              <w:r w:rsidR="009F1AF9" w:rsidRPr="009F1AF9">
                <w:rPr>
                  <w:rFonts w:ascii="Arial" w:hAnsi="Arial" w:cs="Arial"/>
                  <w:noProof w:val="0"/>
                  <w:rPrChange w:id="54" w:author="GerardCastle" w:date="2012-11-07T10:46:00Z">
                    <w:rPr>
                      <w:rFonts w:cs="Calibri"/>
                      <w:noProof w:val="0"/>
                    </w:rPr>
                  </w:rPrChange>
                </w:rPr>
                <w:t xml:space="preserve"> Tisular Veterinaria</w:t>
              </w:r>
            </w:ins>
          </w:p>
          <w:p w:rsidR="00756DA0" w:rsidRPr="009F1AF9" w:rsidRDefault="00756DA0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5" w:author="Carmen Larios" w:date="2012-09-26T11:55:00Z"/>
                <w:rFonts w:ascii="Arial" w:hAnsi="Arial" w:cs="Arial"/>
                <w:noProof w:val="0"/>
                <w:rPrChange w:id="56" w:author="GerardCastle" w:date="2012-11-07T10:46:00Z">
                  <w:rPr>
                    <w:ins w:id="57" w:author="Carmen Larios" w:date="2012-09-26T11:55:00Z"/>
                    <w:rFonts w:cs="Calibri"/>
                    <w:noProof w:val="0"/>
                  </w:rPr>
                </w:rPrChange>
              </w:rPr>
            </w:pPr>
            <w:ins w:id="58" w:author="GerardCastle" w:date="2012-11-08T10:41:00Z">
              <w:r>
                <w:rPr>
                  <w:rFonts w:ascii="Arial" w:hAnsi="Arial" w:cs="Arial"/>
                  <w:noProof w:val="0"/>
                </w:rPr>
                <w:t>Bacteriolog</w:t>
              </w:r>
            </w:ins>
            <w:ins w:id="59" w:author="GerardCastle" w:date="2012-11-08T10:42:00Z">
              <w:r>
                <w:rPr>
                  <w:rFonts w:ascii="Arial" w:hAnsi="Arial" w:cs="Arial"/>
                  <w:noProof w:val="0"/>
                </w:rPr>
                <w:t>ía y Micología Veterinaria</w:t>
              </w:r>
            </w:ins>
          </w:p>
          <w:p w:rsidR="00350170" w:rsidRPr="009F1AF9" w:rsidRDefault="009F1AF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60" w:author="Carmen Larios" w:date="2012-09-26T11:55:00Z"/>
                <w:rFonts w:ascii="Arial" w:hAnsi="Arial" w:cs="Arial"/>
                <w:noProof w:val="0"/>
                <w:rPrChange w:id="61" w:author="GerardCastle" w:date="2012-11-07T10:46:00Z">
                  <w:rPr>
                    <w:ins w:id="62" w:author="Carmen Larios" w:date="2012-09-26T11:55:00Z"/>
                    <w:rFonts w:cs="Calibri"/>
                    <w:noProof w:val="0"/>
                  </w:rPr>
                </w:rPrChange>
              </w:rPr>
            </w:pPr>
            <w:ins w:id="63" w:author="Carmen Larios" w:date="2012-09-26T11:55:00Z">
              <w:del w:id="64" w:author="GerardCastle" w:date="2012-11-07T10:44:00Z">
                <w:r w:rsidRPr="009F1AF9" w:rsidDel="009F1AF9">
                  <w:rPr>
                    <w:rFonts w:ascii="Arial" w:hAnsi="Arial" w:cs="Arial"/>
                    <w:noProof w:val="0"/>
                    <w:rPrChange w:id="65" w:author="GerardCastle" w:date="2012-11-07T10:46:00Z">
                      <w:rPr>
                        <w:rFonts w:cs="Calibri"/>
                        <w:noProof w:val="0"/>
                      </w:rPr>
                    </w:rPrChange>
                  </w:rPr>
                  <w:delText>Patologia</w:delText>
                </w:r>
              </w:del>
            </w:ins>
            <w:ins w:id="66" w:author="GerardCastle" w:date="2012-11-07T10:44:00Z">
              <w:r w:rsidRPr="009F1AF9">
                <w:rPr>
                  <w:rFonts w:ascii="Arial" w:hAnsi="Arial" w:cs="Arial"/>
                  <w:noProof w:val="0"/>
                  <w:rPrChange w:id="67" w:author="GerardCastle" w:date="2012-11-07T10:46:00Z">
                    <w:rPr>
                      <w:rFonts w:cs="Calibri"/>
                      <w:noProof w:val="0"/>
                    </w:rPr>
                  </w:rPrChange>
                </w:rPr>
                <w:t>Patología</w:t>
              </w:r>
            </w:ins>
            <w:ins w:id="68" w:author="Carmen Larios" w:date="2012-09-26T11:55:00Z">
              <w:r w:rsidRPr="009F1AF9">
                <w:rPr>
                  <w:rFonts w:ascii="Arial" w:hAnsi="Arial" w:cs="Arial"/>
                  <w:noProof w:val="0"/>
                  <w:rPrChange w:id="69" w:author="GerardCastle" w:date="2012-11-07T10:46:00Z">
                    <w:rPr>
                      <w:rFonts w:cs="Calibri"/>
                      <w:noProof w:val="0"/>
                    </w:rPr>
                  </w:rPrChange>
                </w:rPr>
                <w:t xml:space="preserve"> General Veterinaria</w:t>
              </w:r>
            </w:ins>
          </w:p>
          <w:p w:rsidR="00350170" w:rsidRPr="009F1AF9" w:rsidRDefault="009F1AF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0" w:author="Carmen Larios" w:date="2012-09-26T11:56:00Z"/>
                <w:rFonts w:ascii="Arial" w:hAnsi="Arial" w:cs="Arial"/>
                <w:noProof w:val="0"/>
                <w:rPrChange w:id="71" w:author="GerardCastle" w:date="2012-11-07T10:46:00Z">
                  <w:rPr>
                    <w:ins w:id="72" w:author="Carmen Larios" w:date="2012-09-26T11:56:00Z"/>
                    <w:rFonts w:cs="Calibri"/>
                    <w:noProof w:val="0"/>
                  </w:rPr>
                </w:rPrChange>
              </w:rPr>
            </w:pPr>
            <w:ins w:id="73" w:author="Carmen Larios" w:date="2012-09-26T11:56:00Z">
              <w:del w:id="74" w:author="GerardCastle" w:date="2012-11-07T10:44:00Z">
                <w:r w:rsidRPr="009F1AF9" w:rsidDel="009F1AF9">
                  <w:rPr>
                    <w:rFonts w:ascii="Arial" w:hAnsi="Arial" w:cs="Arial"/>
                    <w:noProof w:val="0"/>
                    <w:rPrChange w:id="75" w:author="GerardCastle" w:date="2012-11-07T10:46:00Z">
                      <w:rPr>
                        <w:rFonts w:cs="Calibri"/>
                        <w:noProof w:val="0"/>
                      </w:rPr>
                    </w:rPrChange>
                  </w:rPr>
                  <w:delText>Patologia</w:delText>
                </w:r>
              </w:del>
            </w:ins>
            <w:ins w:id="76" w:author="GerardCastle" w:date="2012-11-07T10:44:00Z">
              <w:r w:rsidRPr="009F1AF9">
                <w:rPr>
                  <w:rFonts w:ascii="Arial" w:hAnsi="Arial" w:cs="Arial"/>
                  <w:noProof w:val="0"/>
                  <w:rPrChange w:id="77" w:author="GerardCastle" w:date="2012-11-07T10:46:00Z">
                    <w:rPr>
                      <w:rFonts w:cs="Calibri"/>
                      <w:noProof w:val="0"/>
                    </w:rPr>
                  </w:rPrChange>
                </w:rPr>
                <w:t>Patología</w:t>
              </w:r>
            </w:ins>
            <w:ins w:id="78" w:author="Carmen Larios" w:date="2012-09-26T11:56:00Z">
              <w:r w:rsidRPr="009F1AF9">
                <w:rPr>
                  <w:rFonts w:ascii="Arial" w:hAnsi="Arial" w:cs="Arial"/>
                  <w:noProof w:val="0"/>
                  <w:rPrChange w:id="79" w:author="GerardCastle" w:date="2012-11-07T10:46:00Z">
                    <w:rPr>
                      <w:rFonts w:cs="Calibri"/>
                      <w:noProof w:val="0"/>
                    </w:rPr>
                  </w:rPrChange>
                </w:rPr>
                <w:t xml:space="preserve"> </w:t>
              </w:r>
              <w:del w:id="80" w:author="GerardCastle" w:date="2012-11-07T10:44:00Z">
                <w:r w:rsidRPr="009F1AF9" w:rsidDel="009F1AF9">
                  <w:rPr>
                    <w:rFonts w:ascii="Arial" w:hAnsi="Arial" w:cs="Arial"/>
                    <w:noProof w:val="0"/>
                    <w:rPrChange w:id="81" w:author="GerardCastle" w:date="2012-11-07T10:46:00Z">
                      <w:rPr>
                        <w:rFonts w:cs="Calibri"/>
                        <w:noProof w:val="0"/>
                      </w:rPr>
                    </w:rPrChange>
                  </w:rPr>
                  <w:delText>Sistemica</w:delText>
                </w:r>
              </w:del>
            </w:ins>
            <w:ins w:id="82" w:author="GerardCastle" w:date="2012-11-07T10:44:00Z">
              <w:r w:rsidRPr="009F1AF9">
                <w:rPr>
                  <w:rFonts w:ascii="Arial" w:hAnsi="Arial" w:cs="Arial"/>
                  <w:noProof w:val="0"/>
                  <w:rPrChange w:id="83" w:author="GerardCastle" w:date="2012-11-07T10:46:00Z">
                    <w:rPr>
                      <w:rFonts w:cs="Calibri"/>
                      <w:noProof w:val="0"/>
                    </w:rPr>
                  </w:rPrChange>
                </w:rPr>
                <w:t>Sistémica</w:t>
              </w:r>
            </w:ins>
            <w:ins w:id="84" w:author="Carmen Larios" w:date="2012-09-26T11:56:00Z">
              <w:r w:rsidRPr="009F1AF9">
                <w:rPr>
                  <w:rFonts w:ascii="Arial" w:hAnsi="Arial" w:cs="Arial"/>
                  <w:noProof w:val="0"/>
                  <w:rPrChange w:id="85" w:author="GerardCastle" w:date="2012-11-07T10:46:00Z">
                    <w:rPr>
                      <w:rFonts w:cs="Calibri"/>
                      <w:noProof w:val="0"/>
                    </w:rPr>
                  </w:rPrChange>
                </w:rPr>
                <w:t xml:space="preserve"> Veterinaria</w:t>
              </w:r>
            </w:ins>
          </w:p>
          <w:p w:rsidR="00350170" w:rsidRPr="009F1AF9" w:rsidRDefault="009F1AF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86" w:author="GerardCastle" w:date="2012-11-07T10:46:00Z">
                  <w:rPr>
                    <w:rFonts w:cs="Calibri"/>
                    <w:noProof w:val="0"/>
                  </w:rPr>
                </w:rPrChange>
              </w:rPr>
            </w:pPr>
            <w:ins w:id="87" w:author="Carmen Larios" w:date="2012-09-26T11:56:00Z">
              <w:r w:rsidRPr="009F1AF9">
                <w:rPr>
                  <w:rFonts w:ascii="Arial" w:hAnsi="Arial" w:cs="Arial"/>
                  <w:noProof w:val="0"/>
                  <w:rPrChange w:id="88" w:author="GerardCastle" w:date="2012-11-07T10:46:00Z">
                    <w:rPr>
                      <w:rFonts w:cs="Calibri"/>
                      <w:noProof w:val="0"/>
                    </w:rPr>
                  </w:rPrChange>
                </w:rPr>
                <w:t xml:space="preserve">Diagnostico </w:t>
              </w:r>
              <w:del w:id="89" w:author="GerardCastle" w:date="2012-11-07T10:44:00Z">
                <w:r w:rsidRPr="009F1AF9" w:rsidDel="009F1AF9">
                  <w:rPr>
                    <w:rFonts w:ascii="Arial" w:hAnsi="Arial" w:cs="Arial"/>
                    <w:noProof w:val="0"/>
                    <w:rPrChange w:id="90" w:author="GerardCastle" w:date="2012-11-07T10:46:00Z">
                      <w:rPr>
                        <w:rFonts w:cs="Calibri"/>
                        <w:noProof w:val="0"/>
                      </w:rPr>
                    </w:rPrChange>
                  </w:rPr>
                  <w:delText>Clinico</w:delText>
                </w:r>
              </w:del>
            </w:ins>
            <w:ins w:id="91" w:author="GerardCastle" w:date="2012-11-07T10:44:00Z">
              <w:r w:rsidRPr="009F1AF9">
                <w:rPr>
                  <w:rFonts w:ascii="Arial" w:hAnsi="Arial" w:cs="Arial"/>
                  <w:noProof w:val="0"/>
                  <w:rPrChange w:id="92" w:author="GerardCastle" w:date="2012-11-07T10:46:00Z">
                    <w:rPr>
                      <w:rFonts w:cs="Calibri"/>
                      <w:noProof w:val="0"/>
                    </w:rPr>
                  </w:rPrChange>
                </w:rPr>
                <w:t>Clínico</w:t>
              </w:r>
            </w:ins>
            <w:ins w:id="93" w:author="Carmen Larios" w:date="2012-09-26T11:56:00Z">
              <w:r w:rsidRPr="009F1AF9">
                <w:rPr>
                  <w:rFonts w:ascii="Arial" w:hAnsi="Arial" w:cs="Arial"/>
                  <w:noProof w:val="0"/>
                  <w:rPrChange w:id="94" w:author="GerardCastle" w:date="2012-11-07T10:46:00Z">
                    <w:rPr>
                      <w:rFonts w:cs="Calibri"/>
                      <w:noProof w:val="0"/>
                    </w:rPr>
                  </w:rPrChange>
                </w:rPr>
                <w:t xml:space="preserve"> Veterinario</w:t>
              </w:r>
            </w:ins>
          </w:p>
        </w:tc>
      </w:tr>
      <w:tr w:rsidR="00947C96" w:rsidRPr="009D7D0D" w:rsidTr="0072729E">
        <w:trPr>
          <w:trHeight w:val="704"/>
        </w:trPr>
        <w:tc>
          <w:tcPr>
            <w:tcW w:w="4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>Conocimientos, habilidades, actitudes y valores previos:</w:t>
            </w:r>
          </w:p>
        </w:tc>
        <w:tc>
          <w:tcPr>
            <w:tcW w:w="49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i/>
                <w:iCs/>
                <w:noProof w:val="0"/>
                <w:color w:val="808080"/>
                <w:u w:val="dotted"/>
              </w:rPr>
            </w:pPr>
          </w:p>
          <w:p w:rsidR="00947C96" w:rsidRPr="009F1AF9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iCs/>
                <w:noProof w:val="0"/>
                <w:color w:val="000000" w:themeColor="text1"/>
                <w:rPrChange w:id="95" w:author="GerardCastle" w:date="2012-11-07T10:47:00Z">
                  <w:rPr>
                    <w:rFonts w:cs="Calibri"/>
                    <w:iCs/>
                    <w:noProof w:val="0"/>
                    <w:color w:val="808080"/>
                    <w:u w:val="dotted"/>
                  </w:rPr>
                </w:rPrChange>
              </w:rPr>
            </w:pPr>
            <w:r w:rsidRPr="009F1AF9">
              <w:rPr>
                <w:rFonts w:ascii="Arial" w:hAnsi="Arial" w:cs="Arial"/>
                <w:iCs/>
                <w:noProof w:val="0"/>
                <w:color w:val="000000" w:themeColor="text1"/>
                <w:rPrChange w:id="96" w:author="GerardCastle" w:date="2012-11-07T10:47:00Z">
                  <w:rPr>
                    <w:rFonts w:ascii="Arial" w:hAnsi="Arial" w:cs="Arial"/>
                    <w:b/>
                    <w:iCs/>
                    <w:noProof w:val="0"/>
                    <w:color w:val="808080"/>
                    <w:u w:val="dotted"/>
                  </w:rPr>
                </w:rPrChange>
              </w:rPr>
              <w:t>Conocimientos</w:t>
            </w:r>
            <w:r w:rsidR="004623A8" w:rsidRPr="009F1AF9">
              <w:rPr>
                <w:rFonts w:ascii="Arial" w:hAnsi="Arial" w:cs="Arial"/>
                <w:iCs/>
                <w:noProof w:val="0"/>
                <w:color w:val="000000" w:themeColor="text1"/>
                <w:rPrChange w:id="97" w:author="GerardCastle" w:date="2012-11-07T10:47:00Z">
                  <w:rPr>
                    <w:rFonts w:cs="Calibri"/>
                    <w:b/>
                    <w:iCs/>
                    <w:noProof w:val="0"/>
                    <w:color w:val="808080"/>
                    <w:u w:val="dotted"/>
                  </w:rPr>
                </w:rPrChange>
              </w:rPr>
              <w:t>:</w:t>
            </w: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i/>
                <w:iCs/>
                <w:noProof w:val="0"/>
                <w:color w:val="808080"/>
                <w:u w:val="dotted"/>
              </w:rPr>
            </w:pP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98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99" w:author="GerardCastle" w:date="2012-11-07T10:47:00Z">
                  <w:rPr>
                    <w:rFonts w:cs="Calibri"/>
                    <w:noProof w:val="0"/>
                  </w:rPr>
                </w:rPrChange>
              </w:rPr>
              <w:t>Metodologías básicas de estudio e investigación.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00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01" w:author="GerardCastle" w:date="2012-11-07T10:47:00Z">
                  <w:rPr>
                    <w:rFonts w:cs="Calibri"/>
                    <w:noProof w:val="0"/>
                  </w:rPr>
                </w:rPrChange>
              </w:rPr>
              <w:t>El conocimiento sobre la realidad compleja, multidimensional interconectada a la realidad social.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02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03" w:author="GerardCastle" w:date="2012-11-07T10:47:00Z">
                  <w:rPr>
                    <w:rFonts w:cs="Calibri"/>
                    <w:noProof w:val="0"/>
                  </w:rPr>
                </w:rPrChange>
              </w:rPr>
              <w:t>Carácter complejo multidimensional e interconectado de la  realidad.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04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05" w:author="GerardCastle" w:date="2012-11-07T10:47:00Z">
                  <w:rPr>
                    <w:rFonts w:cs="Calibri"/>
                    <w:noProof w:val="0"/>
                  </w:rPr>
                </w:rPrChange>
              </w:rPr>
              <w:t>Los fundamentos  de las ciencias naturales y exactas, así como sus relaciones con la cultura.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06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07" w:author="GerardCastle" w:date="2012-11-07T10:47:00Z">
                  <w:rPr>
                    <w:rFonts w:cs="Calibri"/>
                    <w:noProof w:val="0"/>
                  </w:rPr>
                </w:rPrChange>
              </w:rPr>
              <w:t>Conocimientos de multiculturalidad.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08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09" w:author="GerardCastle" w:date="2012-11-07T10:47:00Z">
                  <w:rPr>
                    <w:rFonts w:cs="Calibri"/>
                    <w:noProof w:val="0"/>
                  </w:rPr>
                </w:rPrChange>
              </w:rPr>
              <w:t xml:space="preserve">Conceptos de cultura, identidad colectiva, globalización.  </w:t>
            </w:r>
          </w:p>
          <w:p w:rsidR="00947C96" w:rsidRPr="009F1AF9" w:rsidDel="009B2B6D" w:rsidRDefault="00947C96" w:rsidP="004623A8">
            <w:pPr>
              <w:autoSpaceDE w:val="0"/>
              <w:autoSpaceDN w:val="0"/>
              <w:adjustRightInd w:val="0"/>
              <w:spacing w:line="240" w:lineRule="auto"/>
              <w:ind w:left="360"/>
              <w:jc w:val="both"/>
              <w:rPr>
                <w:del w:id="110" w:author="GerardCastle" w:date="2012-11-08T10:42:00Z"/>
                <w:rFonts w:ascii="Arial" w:hAnsi="Arial" w:cs="Arial"/>
                <w:noProof w:val="0"/>
                <w:rPrChange w:id="111" w:author="GerardCastle" w:date="2012-11-07T10:47:00Z">
                  <w:rPr>
                    <w:del w:id="112" w:author="GerardCastle" w:date="2012-11-08T10:42:00Z"/>
                    <w:rFonts w:cs="Calibri"/>
                    <w:noProof w:val="0"/>
                  </w:rPr>
                </w:rPrChange>
              </w:rPr>
            </w:pPr>
          </w:p>
          <w:p w:rsidR="009142F9" w:rsidRPr="009F1AF9" w:rsidDel="009B2B6D" w:rsidRDefault="009142F9" w:rsidP="004623A8">
            <w:pPr>
              <w:autoSpaceDE w:val="0"/>
              <w:autoSpaceDN w:val="0"/>
              <w:adjustRightInd w:val="0"/>
              <w:spacing w:line="240" w:lineRule="auto"/>
              <w:ind w:left="360"/>
              <w:jc w:val="both"/>
              <w:rPr>
                <w:del w:id="113" w:author="GerardCastle" w:date="2012-11-08T10:42:00Z"/>
                <w:rFonts w:ascii="Arial" w:hAnsi="Arial" w:cs="Arial"/>
                <w:noProof w:val="0"/>
                <w:rPrChange w:id="114" w:author="GerardCastle" w:date="2012-11-07T10:47:00Z">
                  <w:rPr>
                    <w:del w:id="115" w:author="GerardCastle" w:date="2012-11-08T10:42:00Z"/>
                    <w:rFonts w:cs="Calibri"/>
                    <w:noProof w:val="0"/>
                  </w:rPr>
                </w:rPrChange>
              </w:rPr>
            </w:pPr>
          </w:p>
          <w:p w:rsidR="009142F9" w:rsidRPr="009F1AF9" w:rsidDel="009B2B6D" w:rsidRDefault="009142F9" w:rsidP="004623A8">
            <w:pPr>
              <w:autoSpaceDE w:val="0"/>
              <w:autoSpaceDN w:val="0"/>
              <w:adjustRightInd w:val="0"/>
              <w:spacing w:line="240" w:lineRule="auto"/>
              <w:ind w:left="360"/>
              <w:jc w:val="both"/>
              <w:rPr>
                <w:del w:id="116" w:author="GerardCastle" w:date="2012-11-08T10:42:00Z"/>
                <w:rFonts w:ascii="Arial" w:hAnsi="Arial" w:cs="Arial"/>
                <w:noProof w:val="0"/>
                <w:rPrChange w:id="117" w:author="GerardCastle" w:date="2012-11-07T10:47:00Z">
                  <w:rPr>
                    <w:del w:id="118" w:author="GerardCastle" w:date="2012-11-08T10:42:00Z"/>
                    <w:rFonts w:cs="Calibri"/>
                    <w:noProof w:val="0"/>
                  </w:rPr>
                </w:rPrChange>
              </w:rPr>
            </w:pPr>
          </w:p>
          <w:p w:rsidR="009142F9" w:rsidRPr="009F1AF9" w:rsidRDefault="009142F9" w:rsidP="009B2B6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19" w:author="GerardCastle" w:date="2012-11-07T10:47:00Z">
                  <w:rPr>
                    <w:rFonts w:cs="Calibri"/>
                    <w:noProof w:val="0"/>
                  </w:rPr>
                </w:rPrChange>
              </w:rPr>
              <w:pPrChange w:id="120" w:author="GerardCastle" w:date="2012-11-08T10:42:00Z">
                <w:pPr>
                  <w:autoSpaceDE w:val="0"/>
                  <w:autoSpaceDN w:val="0"/>
                  <w:adjustRightInd w:val="0"/>
                  <w:spacing w:line="240" w:lineRule="auto"/>
                  <w:ind w:left="360"/>
                  <w:jc w:val="both"/>
                </w:pPr>
              </w:pPrChange>
            </w:pPr>
          </w:p>
          <w:p w:rsidR="00947C96" w:rsidRPr="009F1AF9" w:rsidRDefault="00947C96" w:rsidP="0072729E">
            <w:pPr>
              <w:autoSpaceDE w:val="0"/>
              <w:autoSpaceDN w:val="0"/>
              <w:adjustRightInd w:val="0"/>
              <w:spacing w:line="240" w:lineRule="auto"/>
              <w:ind w:left="360"/>
              <w:jc w:val="both"/>
              <w:rPr>
                <w:rFonts w:ascii="Arial" w:hAnsi="Arial" w:cs="Arial"/>
                <w:noProof w:val="0"/>
                <w:rPrChange w:id="121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22" w:author="GerardCastle" w:date="2012-11-07T10:47:00Z">
                  <w:rPr>
                    <w:rFonts w:cs="Calibri"/>
                    <w:noProof w:val="0"/>
                  </w:rPr>
                </w:rPrChange>
              </w:rPr>
              <w:t>Habilidades:</w:t>
            </w:r>
          </w:p>
          <w:p w:rsidR="004623A8" w:rsidRPr="009F1AF9" w:rsidRDefault="004623A8" w:rsidP="0072729E">
            <w:pPr>
              <w:autoSpaceDE w:val="0"/>
              <w:autoSpaceDN w:val="0"/>
              <w:adjustRightInd w:val="0"/>
              <w:spacing w:line="240" w:lineRule="auto"/>
              <w:ind w:left="360"/>
              <w:jc w:val="both"/>
              <w:rPr>
                <w:rFonts w:ascii="Arial" w:hAnsi="Arial" w:cs="Arial"/>
                <w:noProof w:val="0"/>
                <w:rPrChange w:id="123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24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25" w:author="GerardCastle" w:date="2012-11-07T10:47:00Z">
                  <w:rPr>
                    <w:rFonts w:cs="Calibri"/>
                    <w:noProof w:val="0"/>
                  </w:rPr>
                </w:rPrChange>
              </w:rPr>
              <w:t>Hablar y escribir de manera clara, precisa y correcta en español.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26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27" w:author="GerardCastle" w:date="2012-11-07T10:47:00Z">
                  <w:rPr>
                    <w:rFonts w:cs="Calibri"/>
                    <w:noProof w:val="0"/>
                  </w:rPr>
                </w:rPrChange>
              </w:rPr>
              <w:t xml:space="preserve">Comprensión de texto en español y  </w:t>
            </w:r>
            <w:r w:rsidRPr="009F1AF9">
              <w:rPr>
                <w:rFonts w:ascii="Arial" w:hAnsi="Arial" w:cs="Arial"/>
                <w:noProof w:val="0"/>
                <w:rPrChange w:id="128" w:author="GerardCastle" w:date="2012-11-07T10:47:00Z">
                  <w:rPr>
                    <w:rFonts w:cs="Calibri"/>
                    <w:noProof w:val="0"/>
                  </w:rPr>
                </w:rPrChange>
              </w:rPr>
              <w:lastRenderedPageBreak/>
              <w:t>lengua extranjera.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29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30" w:author="GerardCastle" w:date="2012-11-07T10:47:00Z">
                  <w:rPr>
                    <w:rFonts w:cs="Calibri"/>
                    <w:noProof w:val="0"/>
                  </w:rPr>
                </w:rPrChange>
              </w:rPr>
              <w:t xml:space="preserve">Observación. 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31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32" w:author="GerardCastle" w:date="2012-11-07T10:47:00Z">
                  <w:rPr>
                    <w:rFonts w:cs="Calibri"/>
                    <w:noProof w:val="0"/>
                  </w:rPr>
                </w:rPrChange>
              </w:rPr>
              <w:t>Capacidad de análisis y síntesis de  información.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33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34" w:author="GerardCastle" w:date="2012-11-07T10:47:00Z">
                  <w:rPr>
                    <w:rFonts w:cs="Calibri"/>
                    <w:noProof w:val="0"/>
                  </w:rPr>
                </w:rPrChange>
              </w:rPr>
              <w:t>Aprendizaje autónomo.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35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36" w:author="GerardCastle" w:date="2012-11-07T10:47:00Z">
                  <w:rPr>
                    <w:rFonts w:cs="Calibri"/>
                    <w:noProof w:val="0"/>
                  </w:rPr>
                </w:rPrChange>
              </w:rPr>
              <w:t>Capacidad de apreciación estética.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37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38" w:author="GerardCastle" w:date="2012-11-07T10:47:00Z">
                  <w:rPr>
                    <w:rFonts w:cs="Calibri"/>
                    <w:noProof w:val="0"/>
                  </w:rPr>
                </w:rPrChange>
              </w:rPr>
              <w:t>Capacidad de abstracción.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39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40" w:author="GerardCastle" w:date="2012-11-07T10:47:00Z">
                  <w:rPr>
                    <w:rFonts w:cs="Calibri"/>
                    <w:noProof w:val="0"/>
                  </w:rPr>
                </w:rPrChange>
              </w:rPr>
              <w:t>Desarrollo de su inteligencia emocional.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41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42" w:author="GerardCastle" w:date="2012-11-07T10:47:00Z">
                  <w:rPr>
                    <w:rFonts w:cs="Calibri"/>
                    <w:noProof w:val="0"/>
                  </w:rPr>
                </w:rPrChange>
              </w:rPr>
              <w:t>Capacidad para el manejo de conflictos.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43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44" w:author="GerardCastle" w:date="2012-11-07T10:47:00Z">
                  <w:rPr>
                    <w:rFonts w:cs="Calibri"/>
                    <w:noProof w:val="0"/>
                  </w:rPr>
                </w:rPrChange>
              </w:rPr>
              <w:t xml:space="preserve">Utilización de las tecnologías de la información y  la comunicación. 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45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46" w:author="GerardCastle" w:date="2012-11-07T10:47:00Z">
                  <w:rPr>
                    <w:rFonts w:cs="Calibri"/>
                    <w:noProof w:val="0"/>
                  </w:rPr>
                </w:rPrChange>
              </w:rPr>
              <w:t>Reflexión y autoconocimiento.</w:t>
            </w:r>
          </w:p>
          <w:p w:rsidR="00947C96" w:rsidRPr="009F1AF9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47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</w:p>
          <w:p w:rsidR="00947C96" w:rsidRPr="009F1AF9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48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49" w:author="GerardCastle" w:date="2012-11-07T10:47:00Z">
                  <w:rPr>
                    <w:rFonts w:cs="Calibri"/>
                    <w:noProof w:val="0"/>
                  </w:rPr>
                </w:rPrChange>
              </w:rPr>
              <w:t>Actitudes y valores</w:t>
            </w:r>
            <w:r w:rsidR="004623A8" w:rsidRPr="009F1AF9">
              <w:rPr>
                <w:rFonts w:ascii="Arial" w:hAnsi="Arial" w:cs="Arial"/>
                <w:noProof w:val="0"/>
                <w:rPrChange w:id="150" w:author="GerardCastle" w:date="2012-11-07T10:47:00Z">
                  <w:rPr>
                    <w:rFonts w:cs="Calibri"/>
                    <w:noProof w:val="0"/>
                  </w:rPr>
                </w:rPrChange>
              </w:rPr>
              <w:t>:</w:t>
            </w:r>
          </w:p>
          <w:p w:rsidR="004623A8" w:rsidRPr="009F1AF9" w:rsidRDefault="004623A8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51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52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53" w:author="GerardCastle" w:date="2012-11-07T10:47:00Z">
                  <w:rPr>
                    <w:rFonts w:cs="Calibri"/>
                    <w:noProof w:val="0"/>
                  </w:rPr>
                </w:rPrChange>
              </w:rPr>
              <w:t>Vocación por las ciencias naturales.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54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55" w:author="GerardCastle" w:date="2012-11-07T10:47:00Z">
                  <w:rPr>
                    <w:rFonts w:cs="Calibri"/>
                    <w:noProof w:val="0"/>
                  </w:rPr>
                </w:rPrChange>
              </w:rPr>
              <w:t xml:space="preserve"> Disposición a la superación constante  mediante el estudio independiente  y autoconocimiento.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56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57" w:author="GerardCastle" w:date="2012-11-07T10:47:00Z">
                  <w:rPr>
                    <w:rFonts w:cs="Calibri"/>
                    <w:noProof w:val="0"/>
                  </w:rPr>
                </w:rPrChange>
              </w:rPr>
              <w:t>Empatía, apertura al dialogo, comprensión,  y tolerancia hacia la diversidad cultural.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58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59" w:author="GerardCastle" w:date="2012-11-07T10:47:00Z">
                  <w:rPr>
                    <w:rFonts w:cs="Calibri"/>
                    <w:noProof w:val="0"/>
                  </w:rPr>
                </w:rPrChange>
              </w:rPr>
              <w:t xml:space="preserve">Respeto y apreciación por la diversidad biológica y su integración </w:t>
            </w:r>
            <w:proofErr w:type="spellStart"/>
            <w:r w:rsidRPr="009F1AF9">
              <w:rPr>
                <w:rFonts w:ascii="Arial" w:hAnsi="Arial" w:cs="Arial"/>
                <w:noProof w:val="0"/>
                <w:rPrChange w:id="160" w:author="GerardCastle" w:date="2012-11-07T10:47:00Z">
                  <w:rPr>
                    <w:rFonts w:cs="Calibri"/>
                    <w:noProof w:val="0"/>
                  </w:rPr>
                </w:rPrChange>
              </w:rPr>
              <w:t>ecosistémica</w:t>
            </w:r>
            <w:proofErr w:type="spellEnd"/>
            <w:r w:rsidRPr="009F1AF9">
              <w:rPr>
                <w:rFonts w:ascii="Arial" w:hAnsi="Arial" w:cs="Arial"/>
                <w:noProof w:val="0"/>
                <w:rPrChange w:id="161" w:author="GerardCastle" w:date="2012-11-07T10:47:00Z">
                  <w:rPr>
                    <w:rFonts w:cs="Calibri"/>
                    <w:noProof w:val="0"/>
                  </w:rPr>
                </w:rPrChange>
              </w:rPr>
              <w:t>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62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63" w:author="GerardCastle" w:date="2012-11-07T10:47:00Z">
                  <w:rPr>
                    <w:rFonts w:cs="Calibri"/>
                    <w:noProof w:val="0"/>
                  </w:rPr>
                </w:rPrChange>
              </w:rPr>
              <w:t>Responsabilidad en hábitos de consumo por sus implicaciones éticas, políticas, ecológicas,  y para la salud.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64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65" w:author="GerardCastle" w:date="2012-11-07T10:47:00Z">
                  <w:rPr>
                    <w:rFonts w:cs="Calibri"/>
                    <w:noProof w:val="0"/>
                  </w:rPr>
                </w:rPrChange>
              </w:rPr>
              <w:t>Interés por la integración mente-cuerpo mediante la práctica de algún deporte.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66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67" w:author="GerardCastle" w:date="2012-11-07T10:47:00Z">
                  <w:rPr>
                    <w:rFonts w:cs="Calibri"/>
                    <w:noProof w:val="0"/>
                  </w:rPr>
                </w:rPrChange>
              </w:rPr>
              <w:t>Participación en asuntos colectivos.</w:t>
            </w:r>
          </w:p>
          <w:p w:rsidR="00947C96" w:rsidRPr="009F1AF9" w:rsidRDefault="00947C96" w:rsidP="004623A8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rPrChange w:id="168" w:author="GerardCastle" w:date="2012-11-07T10:47:00Z">
                  <w:rPr>
                    <w:rFonts w:cs="Calibri"/>
                    <w:noProof w:val="0"/>
                  </w:rPr>
                </w:rPrChange>
              </w:rPr>
            </w:pPr>
            <w:r w:rsidRPr="009F1AF9">
              <w:rPr>
                <w:rFonts w:ascii="Arial" w:hAnsi="Arial" w:cs="Arial"/>
                <w:noProof w:val="0"/>
                <w:rPrChange w:id="169" w:author="GerardCastle" w:date="2012-11-07T10:47:00Z">
                  <w:rPr>
                    <w:rFonts w:cs="Calibri"/>
                    <w:noProof w:val="0"/>
                  </w:rPr>
                </w:rPrChange>
              </w:rPr>
              <w:t>Independencia de criterio.</w:t>
            </w: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noProof w:val="0"/>
              </w:rPr>
            </w:pPr>
          </w:p>
        </w:tc>
      </w:tr>
    </w:tbl>
    <w:p w:rsidR="004623A8" w:rsidRDefault="004623A8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9142F9" w:rsidRDefault="009142F9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9142F9" w:rsidRDefault="009142F9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9142F9" w:rsidRDefault="009142F9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9142F9" w:rsidRDefault="009142F9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9142F9" w:rsidRDefault="009142F9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9142F9" w:rsidRDefault="009142F9" w:rsidP="00947C96">
      <w:pPr>
        <w:autoSpaceDE w:val="0"/>
        <w:autoSpaceDN w:val="0"/>
        <w:adjustRightInd w:val="0"/>
        <w:spacing w:line="240" w:lineRule="auto"/>
        <w:rPr>
          <w:ins w:id="170" w:author="GerardCastle" w:date="2012-11-07T10:48:00Z"/>
          <w:rFonts w:ascii="Arial" w:hAnsi="Arial" w:cs="Arial"/>
          <w:b/>
          <w:bCs/>
          <w:noProof w:val="0"/>
        </w:rPr>
      </w:pPr>
    </w:p>
    <w:p w:rsidR="009F1AF9" w:rsidRDefault="009F1AF9" w:rsidP="00947C96">
      <w:pPr>
        <w:autoSpaceDE w:val="0"/>
        <w:autoSpaceDN w:val="0"/>
        <w:adjustRightInd w:val="0"/>
        <w:spacing w:line="240" w:lineRule="auto"/>
        <w:rPr>
          <w:ins w:id="171" w:author="GerardCastle" w:date="2012-11-07T10:48:00Z"/>
          <w:rFonts w:ascii="Arial" w:hAnsi="Arial" w:cs="Arial"/>
          <w:b/>
          <w:bCs/>
          <w:noProof w:val="0"/>
        </w:rPr>
      </w:pPr>
    </w:p>
    <w:p w:rsidR="009F1AF9" w:rsidRDefault="009F1AF9" w:rsidP="00947C96">
      <w:pPr>
        <w:autoSpaceDE w:val="0"/>
        <w:autoSpaceDN w:val="0"/>
        <w:adjustRightInd w:val="0"/>
        <w:spacing w:line="240" w:lineRule="auto"/>
        <w:rPr>
          <w:ins w:id="172" w:author="GerardCastle" w:date="2012-11-07T10:48:00Z"/>
          <w:rFonts w:ascii="Arial" w:hAnsi="Arial" w:cs="Arial"/>
          <w:b/>
          <w:bCs/>
          <w:noProof w:val="0"/>
        </w:rPr>
      </w:pPr>
    </w:p>
    <w:p w:rsidR="009F1AF9" w:rsidRDefault="009F1AF9" w:rsidP="00947C96">
      <w:pPr>
        <w:autoSpaceDE w:val="0"/>
        <w:autoSpaceDN w:val="0"/>
        <w:adjustRightInd w:val="0"/>
        <w:spacing w:line="240" w:lineRule="auto"/>
        <w:rPr>
          <w:ins w:id="173" w:author="GerardCastle" w:date="2012-11-07T10:48:00Z"/>
          <w:rFonts w:ascii="Arial" w:hAnsi="Arial" w:cs="Arial"/>
          <w:b/>
          <w:bCs/>
          <w:noProof w:val="0"/>
        </w:rPr>
      </w:pPr>
    </w:p>
    <w:p w:rsidR="009F1AF9" w:rsidRDefault="009F1AF9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5F734A" w:rsidRDefault="005F734A" w:rsidP="00947C96">
      <w:pPr>
        <w:autoSpaceDE w:val="0"/>
        <w:autoSpaceDN w:val="0"/>
        <w:adjustRightInd w:val="0"/>
        <w:spacing w:line="240" w:lineRule="auto"/>
        <w:rPr>
          <w:ins w:id="174" w:author="GerardCastle" w:date="2012-11-08T10:42:00Z"/>
          <w:rFonts w:ascii="Arial" w:hAnsi="Arial" w:cs="Arial"/>
          <w:b/>
          <w:bCs/>
          <w:noProof w:val="0"/>
        </w:rPr>
      </w:pPr>
    </w:p>
    <w:p w:rsidR="009B2B6D" w:rsidRDefault="009B2B6D" w:rsidP="00947C96">
      <w:pPr>
        <w:autoSpaceDE w:val="0"/>
        <w:autoSpaceDN w:val="0"/>
        <w:adjustRightInd w:val="0"/>
        <w:spacing w:line="240" w:lineRule="auto"/>
        <w:rPr>
          <w:ins w:id="175" w:author="GerardCastle" w:date="2012-11-08T10:42:00Z"/>
          <w:rFonts w:ascii="Arial" w:hAnsi="Arial" w:cs="Arial"/>
          <w:b/>
          <w:bCs/>
          <w:noProof w:val="0"/>
        </w:rPr>
      </w:pPr>
    </w:p>
    <w:p w:rsidR="009B2B6D" w:rsidRDefault="009B2B6D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947C96" w:rsidDel="00350170" w:rsidRDefault="00947C96" w:rsidP="00947C96">
      <w:pPr>
        <w:autoSpaceDE w:val="0"/>
        <w:autoSpaceDN w:val="0"/>
        <w:adjustRightInd w:val="0"/>
        <w:spacing w:line="240" w:lineRule="auto"/>
        <w:rPr>
          <w:del w:id="176" w:author="Carmen Larios" w:date="2012-09-26T11:56:00Z"/>
          <w:rFonts w:ascii="Arial" w:hAnsi="Arial" w:cs="Arial"/>
          <w:b/>
          <w:bCs/>
          <w:noProof w:val="0"/>
        </w:rPr>
      </w:pPr>
      <w:r>
        <w:rPr>
          <w:rFonts w:ascii="Arial" w:hAnsi="Arial" w:cs="Arial"/>
          <w:b/>
          <w:bCs/>
          <w:noProof w:val="0"/>
        </w:rPr>
        <w:t xml:space="preserve">2. CARGA HORARIA DEL ESTUDIANTE  </w:t>
      </w:r>
      <w:del w:id="177" w:author="Carmen Larios" w:date="2012-09-26T11:56:00Z">
        <w:r w:rsidDel="00350170">
          <w:rPr>
            <w:rFonts w:ascii="Arial" w:hAnsi="Arial" w:cs="Arial"/>
            <w:b/>
            <w:bCs/>
            <w:noProof w:val="0"/>
          </w:rPr>
          <w:delText>(Ver matriz 1)</w:delText>
        </w:r>
      </w:del>
    </w:p>
    <w:p w:rsidR="004623A8" w:rsidRDefault="004623A8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9"/>
        <w:gridCol w:w="1264"/>
        <w:gridCol w:w="1264"/>
        <w:gridCol w:w="1264"/>
        <w:gridCol w:w="1213"/>
      </w:tblGrid>
      <w:tr w:rsidR="009B2B6D" w:rsidRPr="006E34E3" w:rsidTr="005D53C0">
        <w:trPr>
          <w:trHeight w:val="303"/>
          <w:jc w:val="center"/>
          <w:ins w:id="178" w:author="GerardCastle" w:date="2012-11-08T10:43:00Z"/>
        </w:trPr>
        <w:tc>
          <w:tcPr>
            <w:tcW w:w="2236" w:type="pct"/>
            <w:vMerge w:val="restart"/>
            <w:shd w:val="clear" w:color="auto" w:fill="CCCCCC"/>
            <w:vAlign w:val="center"/>
          </w:tcPr>
          <w:p w:rsidR="009B2B6D" w:rsidRPr="006E34E3" w:rsidRDefault="009B2B6D" w:rsidP="005D53C0">
            <w:pPr>
              <w:jc w:val="center"/>
              <w:rPr>
                <w:ins w:id="179" w:author="GerardCastle" w:date="2012-11-08T10:43:00Z"/>
                <w:rFonts w:ascii="Arial" w:eastAsia="SimSun" w:hAnsi="Arial" w:cs="Arial"/>
                <w:b/>
                <w:bCs/>
                <w:sz w:val="20"/>
                <w:szCs w:val="20"/>
              </w:rPr>
            </w:pPr>
            <w:ins w:id="180" w:author="GerardCastle" w:date="2012-11-08T10:43:00Z">
              <w:r w:rsidRPr="006E34E3">
                <w:rPr>
                  <w:rFonts w:ascii="Arial" w:eastAsia="SimSun" w:hAnsi="Arial" w:cs="Arial"/>
                  <w:b/>
                  <w:bCs/>
                  <w:sz w:val="20"/>
                  <w:szCs w:val="20"/>
                </w:rPr>
                <w:lastRenderedPageBreak/>
                <w:t>Concepto</w:t>
              </w:r>
            </w:ins>
          </w:p>
        </w:tc>
        <w:tc>
          <w:tcPr>
            <w:tcW w:w="1396" w:type="pct"/>
            <w:gridSpan w:val="2"/>
            <w:shd w:val="clear" w:color="auto" w:fill="CCCCCC"/>
            <w:vAlign w:val="center"/>
          </w:tcPr>
          <w:p w:rsidR="009B2B6D" w:rsidRPr="006E34E3" w:rsidRDefault="009B2B6D" w:rsidP="005D53C0">
            <w:pPr>
              <w:jc w:val="center"/>
              <w:rPr>
                <w:ins w:id="181" w:author="GerardCastle" w:date="2012-11-08T10:43:00Z"/>
                <w:rFonts w:ascii="Arial" w:eastAsia="SimSun" w:hAnsi="Arial" w:cs="Arial"/>
                <w:b/>
                <w:bCs/>
                <w:sz w:val="20"/>
                <w:szCs w:val="20"/>
              </w:rPr>
            </w:pPr>
            <w:ins w:id="182" w:author="GerardCastle" w:date="2012-11-08T10:43:00Z">
              <w:r w:rsidRPr="006E34E3">
                <w:rPr>
                  <w:rFonts w:ascii="Arial" w:eastAsia="SimSun" w:hAnsi="Arial" w:cs="Arial"/>
                  <w:b/>
                  <w:bCs/>
                  <w:sz w:val="20"/>
                  <w:szCs w:val="20"/>
                </w:rPr>
                <w:t>Horas por periodo</w:t>
              </w:r>
            </w:ins>
          </w:p>
        </w:tc>
        <w:tc>
          <w:tcPr>
            <w:tcW w:w="698" w:type="pct"/>
            <w:vMerge w:val="restart"/>
            <w:shd w:val="clear" w:color="auto" w:fill="CCCCCC"/>
            <w:vAlign w:val="center"/>
          </w:tcPr>
          <w:p w:rsidR="009B2B6D" w:rsidRPr="006E34E3" w:rsidRDefault="009B2B6D" w:rsidP="005D53C0">
            <w:pPr>
              <w:jc w:val="center"/>
              <w:rPr>
                <w:ins w:id="183" w:author="GerardCastle" w:date="2012-11-08T10:43:00Z"/>
                <w:rFonts w:ascii="Arial" w:eastAsia="SimSun" w:hAnsi="Arial" w:cs="Arial"/>
                <w:b/>
                <w:bCs/>
                <w:sz w:val="20"/>
                <w:szCs w:val="20"/>
              </w:rPr>
            </w:pPr>
            <w:ins w:id="184" w:author="GerardCastle" w:date="2012-11-08T10:43:00Z">
              <w:r w:rsidRPr="006E34E3">
                <w:rPr>
                  <w:rFonts w:ascii="Arial" w:eastAsia="SimSun" w:hAnsi="Arial" w:cs="Arial"/>
                  <w:b/>
                  <w:bCs/>
                  <w:sz w:val="20"/>
                  <w:szCs w:val="20"/>
                </w:rPr>
                <w:t>Total de horas por periodo</w:t>
              </w:r>
            </w:ins>
          </w:p>
        </w:tc>
        <w:tc>
          <w:tcPr>
            <w:tcW w:w="670" w:type="pct"/>
            <w:vMerge w:val="restart"/>
            <w:shd w:val="clear" w:color="auto" w:fill="CCCCCC"/>
            <w:vAlign w:val="center"/>
          </w:tcPr>
          <w:p w:rsidR="009B2B6D" w:rsidRPr="006E34E3" w:rsidRDefault="009B2B6D" w:rsidP="005D53C0">
            <w:pPr>
              <w:jc w:val="center"/>
              <w:rPr>
                <w:ins w:id="185" w:author="GerardCastle" w:date="2012-11-08T10:43:00Z"/>
                <w:rFonts w:ascii="Arial" w:eastAsia="SimSun" w:hAnsi="Arial" w:cs="Arial"/>
                <w:b/>
                <w:bCs/>
                <w:sz w:val="20"/>
                <w:szCs w:val="20"/>
              </w:rPr>
            </w:pPr>
            <w:ins w:id="186" w:author="GerardCastle" w:date="2012-11-08T10:43:00Z">
              <w:r w:rsidRPr="006E34E3">
                <w:rPr>
                  <w:rFonts w:ascii="Arial" w:eastAsia="SimSun" w:hAnsi="Arial" w:cs="Arial"/>
                  <w:b/>
                  <w:bCs/>
                  <w:sz w:val="20"/>
                  <w:szCs w:val="20"/>
                </w:rPr>
                <w:t>Número de créditos</w:t>
              </w:r>
            </w:ins>
          </w:p>
        </w:tc>
      </w:tr>
      <w:tr w:rsidR="009B2B6D" w:rsidRPr="006E34E3" w:rsidTr="005D53C0">
        <w:trPr>
          <w:jc w:val="center"/>
          <w:ins w:id="187" w:author="GerardCastle" w:date="2012-11-08T10:43:00Z"/>
        </w:trPr>
        <w:tc>
          <w:tcPr>
            <w:tcW w:w="2236" w:type="pct"/>
            <w:vMerge/>
            <w:shd w:val="clear" w:color="auto" w:fill="CCCCCC"/>
            <w:vAlign w:val="center"/>
          </w:tcPr>
          <w:p w:rsidR="009B2B6D" w:rsidRPr="006E34E3" w:rsidRDefault="009B2B6D" w:rsidP="005D53C0">
            <w:pPr>
              <w:jc w:val="center"/>
              <w:rPr>
                <w:ins w:id="188" w:author="GerardCastle" w:date="2012-11-08T10:43:00Z"/>
                <w:rFonts w:ascii="Arial" w:eastAsia="SimSu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shd w:val="clear" w:color="auto" w:fill="CCCCCC"/>
            <w:vAlign w:val="center"/>
          </w:tcPr>
          <w:p w:rsidR="009B2B6D" w:rsidRPr="006E34E3" w:rsidRDefault="009B2B6D" w:rsidP="005D53C0">
            <w:pPr>
              <w:jc w:val="center"/>
              <w:rPr>
                <w:ins w:id="189" w:author="GerardCastle" w:date="2012-11-08T10:43:00Z"/>
                <w:rFonts w:ascii="Arial" w:eastAsia="SimSun" w:hAnsi="Arial" w:cs="Arial"/>
                <w:b/>
                <w:bCs/>
                <w:sz w:val="20"/>
                <w:szCs w:val="20"/>
              </w:rPr>
            </w:pPr>
            <w:ins w:id="190" w:author="GerardCastle" w:date="2012-11-08T10:43:00Z">
              <w:r w:rsidRPr="006E34E3">
                <w:rPr>
                  <w:rFonts w:ascii="Arial" w:eastAsia="SimSun" w:hAnsi="Arial" w:cs="Arial"/>
                  <w:b/>
                  <w:bCs/>
                  <w:sz w:val="20"/>
                  <w:szCs w:val="20"/>
                </w:rPr>
                <w:t>Teoría</w:t>
              </w:r>
            </w:ins>
          </w:p>
        </w:tc>
        <w:tc>
          <w:tcPr>
            <w:tcW w:w="698" w:type="pct"/>
            <w:shd w:val="clear" w:color="auto" w:fill="CCCCCC"/>
            <w:vAlign w:val="center"/>
          </w:tcPr>
          <w:p w:rsidR="009B2B6D" w:rsidRPr="006E34E3" w:rsidRDefault="009B2B6D" w:rsidP="005D53C0">
            <w:pPr>
              <w:jc w:val="center"/>
              <w:rPr>
                <w:ins w:id="191" w:author="GerardCastle" w:date="2012-11-08T10:43:00Z"/>
                <w:rFonts w:ascii="Arial" w:eastAsia="SimSun" w:hAnsi="Arial" w:cs="Arial"/>
                <w:b/>
                <w:bCs/>
                <w:sz w:val="20"/>
                <w:szCs w:val="20"/>
              </w:rPr>
            </w:pPr>
            <w:ins w:id="192" w:author="GerardCastle" w:date="2012-11-08T10:43:00Z">
              <w:r w:rsidRPr="006E34E3">
                <w:rPr>
                  <w:rFonts w:ascii="Arial" w:eastAsia="SimSun" w:hAnsi="Arial" w:cs="Arial"/>
                  <w:b/>
                  <w:bCs/>
                  <w:sz w:val="20"/>
                  <w:szCs w:val="20"/>
                </w:rPr>
                <w:t>Práctica</w:t>
              </w:r>
            </w:ins>
          </w:p>
        </w:tc>
        <w:tc>
          <w:tcPr>
            <w:tcW w:w="698" w:type="pct"/>
            <w:vMerge/>
            <w:shd w:val="clear" w:color="auto" w:fill="CCCCCC"/>
            <w:vAlign w:val="center"/>
          </w:tcPr>
          <w:p w:rsidR="009B2B6D" w:rsidRPr="006E34E3" w:rsidRDefault="009B2B6D" w:rsidP="005D53C0">
            <w:pPr>
              <w:jc w:val="center"/>
              <w:rPr>
                <w:ins w:id="193" w:author="GerardCastle" w:date="2012-11-08T10:43:00Z"/>
                <w:rFonts w:ascii="Arial" w:eastAsia="SimSu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0" w:type="pct"/>
            <w:vMerge/>
            <w:shd w:val="clear" w:color="auto" w:fill="CCCCCC"/>
            <w:vAlign w:val="center"/>
          </w:tcPr>
          <w:p w:rsidR="009B2B6D" w:rsidRPr="006E34E3" w:rsidRDefault="009B2B6D" w:rsidP="005D53C0">
            <w:pPr>
              <w:jc w:val="center"/>
              <w:rPr>
                <w:ins w:id="194" w:author="GerardCastle" w:date="2012-11-08T10:43:00Z"/>
                <w:rFonts w:ascii="Arial" w:eastAsia="SimSun" w:hAnsi="Arial" w:cs="Arial"/>
                <w:b/>
                <w:bCs/>
                <w:sz w:val="20"/>
                <w:szCs w:val="20"/>
              </w:rPr>
            </w:pPr>
          </w:p>
        </w:tc>
      </w:tr>
      <w:tr w:rsidR="009B2B6D" w:rsidRPr="003B60CD" w:rsidTr="005D53C0">
        <w:trPr>
          <w:jc w:val="center"/>
          <w:ins w:id="195" w:author="GerardCastle" w:date="2012-11-08T10:43:00Z"/>
        </w:trPr>
        <w:tc>
          <w:tcPr>
            <w:tcW w:w="2236" w:type="pct"/>
            <w:vAlign w:val="center"/>
          </w:tcPr>
          <w:p w:rsidR="009B2B6D" w:rsidRPr="003B60CD" w:rsidRDefault="009B2B6D" w:rsidP="005D53C0">
            <w:pPr>
              <w:rPr>
                <w:ins w:id="196" w:author="GerardCastle" w:date="2012-11-08T10:43:00Z"/>
                <w:rFonts w:ascii="Arial" w:eastAsia="SimSun" w:hAnsi="Arial" w:cs="Arial"/>
                <w:b/>
                <w:bCs/>
              </w:rPr>
            </w:pPr>
            <w:ins w:id="197" w:author="GerardCastle" w:date="2012-11-08T10:43:00Z">
              <w:r w:rsidRPr="003B60CD">
                <w:rPr>
                  <w:rFonts w:ascii="Arial" w:eastAsia="SimSun" w:hAnsi="Arial" w:cs="Arial"/>
                  <w:b/>
                  <w:bCs/>
                </w:rPr>
                <w:t>Horas teoría y práctica</w:t>
              </w:r>
            </w:ins>
          </w:p>
          <w:p w:rsidR="009B2B6D" w:rsidRPr="003B60CD" w:rsidRDefault="009B2B6D" w:rsidP="005D53C0">
            <w:pPr>
              <w:rPr>
                <w:ins w:id="198" w:author="GerardCastle" w:date="2012-11-08T10:43:00Z"/>
                <w:rFonts w:ascii="Arial" w:eastAsia="SimSun" w:hAnsi="Arial" w:cs="Arial"/>
                <w:b/>
                <w:bCs/>
              </w:rPr>
            </w:pPr>
          </w:p>
          <w:p w:rsidR="009B2B6D" w:rsidRPr="003B60CD" w:rsidRDefault="009B2B6D" w:rsidP="005D53C0">
            <w:pPr>
              <w:rPr>
                <w:ins w:id="199" w:author="GerardCastle" w:date="2012-11-08T10:43:00Z"/>
                <w:rFonts w:ascii="Arial" w:eastAsia="SimSun" w:hAnsi="Arial" w:cs="Arial"/>
                <w:b/>
                <w:bCs/>
              </w:rPr>
            </w:pPr>
          </w:p>
        </w:tc>
        <w:tc>
          <w:tcPr>
            <w:tcW w:w="698" w:type="pct"/>
            <w:vAlign w:val="center"/>
          </w:tcPr>
          <w:p w:rsidR="009B2B6D" w:rsidRPr="003B60CD" w:rsidRDefault="009B2B6D" w:rsidP="005D53C0">
            <w:pPr>
              <w:jc w:val="center"/>
              <w:rPr>
                <w:ins w:id="200" w:author="GerardCastle" w:date="2012-11-08T10:43:00Z"/>
                <w:rFonts w:ascii="Arial" w:eastAsia="SimSun" w:hAnsi="Arial" w:cs="Arial"/>
                <w:b/>
                <w:bCs/>
              </w:rPr>
            </w:pPr>
            <w:ins w:id="201" w:author="GerardCastle" w:date="2012-11-08T10:43:00Z">
              <w:r w:rsidRPr="003B60CD">
                <w:rPr>
                  <w:rFonts w:ascii="Arial" w:eastAsia="SimSun" w:hAnsi="Arial" w:cs="Arial"/>
                  <w:b/>
                  <w:bCs/>
                </w:rPr>
                <w:t>32</w:t>
              </w:r>
            </w:ins>
          </w:p>
        </w:tc>
        <w:tc>
          <w:tcPr>
            <w:tcW w:w="698" w:type="pct"/>
            <w:vAlign w:val="center"/>
          </w:tcPr>
          <w:p w:rsidR="009B2B6D" w:rsidRPr="003B60CD" w:rsidRDefault="009B2B6D" w:rsidP="005D53C0">
            <w:pPr>
              <w:jc w:val="center"/>
              <w:rPr>
                <w:ins w:id="202" w:author="GerardCastle" w:date="2012-11-08T10:43:00Z"/>
                <w:rFonts w:ascii="Arial" w:eastAsia="SimSun" w:hAnsi="Arial" w:cs="Arial"/>
                <w:b/>
                <w:bCs/>
              </w:rPr>
            </w:pPr>
            <w:ins w:id="203" w:author="GerardCastle" w:date="2012-11-08T10:43:00Z">
              <w:r w:rsidRPr="003B60CD">
                <w:rPr>
                  <w:rFonts w:ascii="Arial" w:eastAsia="SimSun" w:hAnsi="Arial" w:cs="Arial"/>
                  <w:b/>
                  <w:bCs/>
                </w:rPr>
                <w:t>48</w:t>
              </w:r>
            </w:ins>
          </w:p>
        </w:tc>
        <w:tc>
          <w:tcPr>
            <w:tcW w:w="698" w:type="pct"/>
            <w:vAlign w:val="center"/>
          </w:tcPr>
          <w:p w:rsidR="009B2B6D" w:rsidRPr="003B60CD" w:rsidRDefault="009B2B6D" w:rsidP="005D53C0">
            <w:pPr>
              <w:jc w:val="center"/>
              <w:rPr>
                <w:ins w:id="204" w:author="GerardCastle" w:date="2012-11-08T10:43:00Z"/>
                <w:rFonts w:ascii="Arial" w:eastAsia="SimSun" w:hAnsi="Arial" w:cs="Arial"/>
                <w:b/>
                <w:bCs/>
              </w:rPr>
            </w:pPr>
            <w:ins w:id="205" w:author="GerardCastle" w:date="2012-11-08T10:43:00Z">
              <w:r w:rsidRPr="003B60CD">
                <w:rPr>
                  <w:rFonts w:ascii="Arial" w:eastAsia="SimSun" w:hAnsi="Arial" w:cs="Arial"/>
                  <w:b/>
                  <w:bCs/>
                </w:rPr>
                <w:t>80</w:t>
              </w:r>
            </w:ins>
          </w:p>
        </w:tc>
        <w:tc>
          <w:tcPr>
            <w:tcW w:w="670" w:type="pct"/>
            <w:vAlign w:val="center"/>
          </w:tcPr>
          <w:p w:rsidR="009B2B6D" w:rsidRPr="003B60CD" w:rsidRDefault="009B2B6D" w:rsidP="005D53C0">
            <w:pPr>
              <w:jc w:val="center"/>
              <w:rPr>
                <w:ins w:id="206" w:author="GerardCastle" w:date="2012-11-08T10:43:00Z"/>
                <w:rFonts w:ascii="Arial" w:eastAsia="SimSun" w:hAnsi="Arial" w:cs="Arial"/>
                <w:b/>
                <w:bCs/>
              </w:rPr>
            </w:pPr>
            <w:ins w:id="207" w:author="GerardCastle" w:date="2012-11-08T10:43:00Z">
              <w:r w:rsidRPr="003B60CD">
                <w:rPr>
                  <w:rFonts w:ascii="Arial" w:eastAsia="SimSun" w:hAnsi="Arial" w:cs="Arial"/>
                  <w:b/>
                  <w:bCs/>
                </w:rPr>
                <w:t>5</w:t>
              </w:r>
            </w:ins>
          </w:p>
        </w:tc>
      </w:tr>
      <w:tr w:rsidR="009B2B6D" w:rsidRPr="003B60CD" w:rsidTr="005D53C0">
        <w:trPr>
          <w:jc w:val="center"/>
          <w:ins w:id="208" w:author="GerardCastle" w:date="2012-11-08T10:43:00Z"/>
        </w:trPr>
        <w:tc>
          <w:tcPr>
            <w:tcW w:w="2236" w:type="pct"/>
            <w:shd w:val="clear" w:color="auto" w:fill="D9D9D9"/>
            <w:vAlign w:val="center"/>
          </w:tcPr>
          <w:p w:rsidR="009B2B6D" w:rsidRPr="003B60CD" w:rsidRDefault="009B2B6D" w:rsidP="005D53C0">
            <w:pPr>
              <w:jc w:val="center"/>
              <w:rPr>
                <w:ins w:id="209" w:author="GerardCastle" w:date="2012-11-08T10:43:00Z"/>
                <w:rFonts w:ascii="Arial" w:eastAsia="SimSun" w:hAnsi="Arial" w:cs="Arial"/>
                <w:b/>
                <w:bCs/>
              </w:rPr>
            </w:pPr>
            <w:ins w:id="210" w:author="GerardCastle" w:date="2012-11-08T10:43:00Z">
              <w:r w:rsidRPr="003B60CD">
                <w:rPr>
                  <w:rFonts w:ascii="Arial" w:eastAsia="SimSun" w:hAnsi="Arial" w:cs="Arial"/>
                  <w:b/>
                  <w:bCs/>
                </w:rPr>
                <w:t>Total</w:t>
              </w:r>
            </w:ins>
          </w:p>
        </w:tc>
        <w:tc>
          <w:tcPr>
            <w:tcW w:w="698" w:type="pct"/>
            <w:shd w:val="clear" w:color="auto" w:fill="D9D9D9"/>
            <w:vAlign w:val="center"/>
          </w:tcPr>
          <w:p w:rsidR="009B2B6D" w:rsidRPr="003B60CD" w:rsidRDefault="009B2B6D" w:rsidP="005D53C0">
            <w:pPr>
              <w:jc w:val="center"/>
              <w:rPr>
                <w:ins w:id="211" w:author="GerardCastle" w:date="2012-11-08T10:43:00Z"/>
                <w:rFonts w:ascii="Arial" w:eastAsia="SimSun" w:hAnsi="Arial" w:cs="Arial"/>
                <w:b/>
                <w:bCs/>
              </w:rPr>
            </w:pPr>
            <w:ins w:id="212" w:author="GerardCastle" w:date="2012-11-08T10:43:00Z">
              <w:r w:rsidRPr="003B60CD">
                <w:rPr>
                  <w:rFonts w:ascii="Arial" w:eastAsia="SimSun" w:hAnsi="Arial" w:cs="Arial"/>
                  <w:b/>
                  <w:bCs/>
                </w:rPr>
                <w:t>32</w:t>
              </w:r>
            </w:ins>
          </w:p>
        </w:tc>
        <w:tc>
          <w:tcPr>
            <w:tcW w:w="698" w:type="pct"/>
            <w:shd w:val="clear" w:color="auto" w:fill="D9D9D9"/>
            <w:vAlign w:val="center"/>
          </w:tcPr>
          <w:p w:rsidR="009B2B6D" w:rsidRPr="003B60CD" w:rsidRDefault="009B2B6D" w:rsidP="005D53C0">
            <w:pPr>
              <w:jc w:val="center"/>
              <w:rPr>
                <w:ins w:id="213" w:author="GerardCastle" w:date="2012-11-08T10:43:00Z"/>
                <w:rFonts w:ascii="Arial" w:eastAsia="SimSun" w:hAnsi="Arial" w:cs="Arial"/>
                <w:b/>
                <w:bCs/>
              </w:rPr>
            </w:pPr>
            <w:ins w:id="214" w:author="GerardCastle" w:date="2012-11-08T10:43:00Z">
              <w:r w:rsidRPr="003B60CD">
                <w:rPr>
                  <w:rFonts w:ascii="Arial" w:eastAsia="SimSun" w:hAnsi="Arial" w:cs="Arial"/>
                  <w:b/>
                  <w:bCs/>
                </w:rPr>
                <w:t>48</w:t>
              </w:r>
            </w:ins>
          </w:p>
        </w:tc>
        <w:tc>
          <w:tcPr>
            <w:tcW w:w="698" w:type="pct"/>
            <w:shd w:val="clear" w:color="auto" w:fill="D9D9D9"/>
            <w:vAlign w:val="center"/>
          </w:tcPr>
          <w:p w:rsidR="009B2B6D" w:rsidRPr="003B60CD" w:rsidRDefault="009B2B6D" w:rsidP="005D53C0">
            <w:pPr>
              <w:jc w:val="center"/>
              <w:rPr>
                <w:ins w:id="215" w:author="GerardCastle" w:date="2012-11-08T10:43:00Z"/>
                <w:rFonts w:ascii="Arial" w:eastAsia="SimSun" w:hAnsi="Arial" w:cs="Arial"/>
                <w:b/>
                <w:bCs/>
              </w:rPr>
            </w:pPr>
            <w:ins w:id="216" w:author="GerardCastle" w:date="2012-11-08T10:43:00Z">
              <w:r w:rsidRPr="003B60CD">
                <w:rPr>
                  <w:rFonts w:ascii="Arial" w:eastAsia="SimSun" w:hAnsi="Arial" w:cs="Arial"/>
                  <w:b/>
                  <w:bCs/>
                </w:rPr>
                <w:t>80</w:t>
              </w:r>
            </w:ins>
          </w:p>
        </w:tc>
        <w:tc>
          <w:tcPr>
            <w:tcW w:w="670" w:type="pct"/>
            <w:shd w:val="clear" w:color="auto" w:fill="D9D9D9"/>
            <w:vAlign w:val="center"/>
          </w:tcPr>
          <w:p w:rsidR="009B2B6D" w:rsidRPr="003B60CD" w:rsidRDefault="009B2B6D" w:rsidP="005D53C0">
            <w:pPr>
              <w:jc w:val="center"/>
              <w:rPr>
                <w:ins w:id="217" w:author="GerardCastle" w:date="2012-11-08T10:43:00Z"/>
                <w:rFonts w:ascii="Arial" w:eastAsia="SimSun" w:hAnsi="Arial" w:cs="Arial"/>
                <w:b/>
                <w:bCs/>
              </w:rPr>
            </w:pPr>
            <w:ins w:id="218" w:author="GerardCastle" w:date="2012-11-08T10:43:00Z">
              <w:r w:rsidRPr="003B60CD">
                <w:rPr>
                  <w:rFonts w:ascii="Arial" w:eastAsia="SimSun" w:hAnsi="Arial" w:cs="Arial"/>
                  <w:b/>
                  <w:bCs/>
                </w:rPr>
                <w:t>5</w:t>
              </w:r>
            </w:ins>
          </w:p>
        </w:tc>
      </w:tr>
    </w:tbl>
    <w:p w:rsidR="00947C96" w:rsidRDefault="00947C96" w:rsidP="00947C96">
      <w:pPr>
        <w:tabs>
          <w:tab w:val="left" w:pos="4565"/>
        </w:tabs>
      </w:pPr>
    </w:p>
    <w:p w:rsidR="0072729E" w:rsidRPr="000E7281" w:rsidRDefault="0072729E" w:rsidP="00947C96">
      <w:pPr>
        <w:tabs>
          <w:tab w:val="left" w:pos="4565"/>
        </w:tabs>
      </w:pPr>
    </w:p>
    <w:p w:rsidR="00947C96" w:rsidRDefault="00947C96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  <w:r>
        <w:rPr>
          <w:rFonts w:ascii="Arial" w:hAnsi="Arial" w:cs="Arial"/>
          <w:b/>
          <w:bCs/>
          <w:noProof w:val="0"/>
        </w:rPr>
        <w:t xml:space="preserve">3. REVISIONES Y ACTUALIZACIONES </w:t>
      </w:r>
    </w:p>
    <w:p w:rsidR="0072729E" w:rsidRDefault="0072729E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72729E" w:rsidRDefault="0072729E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7"/>
        <w:gridCol w:w="5742"/>
      </w:tblGrid>
      <w:tr w:rsidR="00947C96" w:rsidRPr="009D7D0D" w:rsidTr="0072729E">
        <w:trPr>
          <w:trHeight w:val="1"/>
        </w:trPr>
        <w:tc>
          <w:tcPr>
            <w:tcW w:w="38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>Autores:</w:t>
            </w:r>
          </w:p>
        </w:tc>
        <w:tc>
          <w:tcPr>
            <w:tcW w:w="5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0E7281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iCs/>
                <w:noProof w:val="0"/>
              </w:rPr>
            </w:pPr>
            <w:r w:rsidRPr="000E7281">
              <w:rPr>
                <w:rFonts w:ascii="Arial" w:hAnsi="Arial" w:cs="Arial"/>
                <w:iCs/>
                <w:noProof w:val="0"/>
              </w:rPr>
              <w:t>MVZ.  MC. Margarito Luis Aguilar Báez</w:t>
            </w:r>
          </w:p>
          <w:p w:rsidR="00947C96" w:rsidRPr="000E7281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iCs/>
                <w:noProof w:val="0"/>
              </w:rPr>
            </w:pPr>
            <w:r w:rsidRPr="000E7281">
              <w:rPr>
                <w:rFonts w:ascii="Arial" w:hAnsi="Arial" w:cs="Arial"/>
                <w:iCs/>
                <w:noProof w:val="0"/>
              </w:rPr>
              <w:t xml:space="preserve">MVZ.  MC. Elsa </w:t>
            </w:r>
            <w:proofErr w:type="spellStart"/>
            <w:r w:rsidRPr="000E7281">
              <w:rPr>
                <w:rFonts w:ascii="Arial" w:hAnsi="Arial" w:cs="Arial"/>
                <w:iCs/>
                <w:noProof w:val="0"/>
              </w:rPr>
              <w:t>Lysbet</w:t>
            </w:r>
            <w:proofErr w:type="spellEnd"/>
            <w:r w:rsidRPr="000E7281">
              <w:rPr>
                <w:rFonts w:ascii="Arial" w:hAnsi="Arial" w:cs="Arial"/>
                <w:iCs/>
                <w:noProof w:val="0"/>
              </w:rPr>
              <w:t xml:space="preserve"> Rodríguez Castañeda.</w:t>
            </w:r>
          </w:p>
          <w:p w:rsidR="00947C96" w:rsidRPr="000E7281" w:rsidRDefault="00947C96" w:rsidP="0035017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noProof w:val="0"/>
              </w:rPr>
            </w:pPr>
            <w:r w:rsidRPr="000E7281">
              <w:rPr>
                <w:rFonts w:ascii="Arial" w:hAnsi="Arial" w:cs="Arial"/>
                <w:iCs/>
                <w:noProof w:val="0"/>
              </w:rPr>
              <w:t xml:space="preserve">QFB. MC. María del </w:t>
            </w:r>
            <w:proofErr w:type="spellStart"/>
            <w:r w:rsidRPr="000E7281">
              <w:rPr>
                <w:rFonts w:ascii="Arial" w:hAnsi="Arial" w:cs="Arial"/>
                <w:iCs/>
                <w:noProof w:val="0"/>
              </w:rPr>
              <w:t>Roci</w:t>
            </w:r>
            <w:ins w:id="219" w:author="Carmen Larios" w:date="2012-09-26T11:56:00Z">
              <w:r w:rsidR="00350170">
                <w:rPr>
                  <w:rFonts w:ascii="Arial" w:hAnsi="Arial" w:cs="Arial"/>
                  <w:iCs/>
                  <w:noProof w:val="0"/>
                </w:rPr>
                <w:t>O</w:t>
              </w:r>
            </w:ins>
            <w:proofErr w:type="spellEnd"/>
            <w:del w:id="220" w:author="Carmen Larios" w:date="2012-09-26T11:56:00Z">
              <w:r w:rsidRPr="000E7281" w:rsidDel="00350170">
                <w:rPr>
                  <w:rFonts w:ascii="Arial" w:hAnsi="Arial" w:cs="Arial"/>
                  <w:iCs/>
                  <w:noProof w:val="0"/>
                </w:rPr>
                <w:delText>ó</w:delText>
              </w:r>
            </w:del>
            <w:r w:rsidRPr="000E7281">
              <w:rPr>
                <w:rFonts w:ascii="Arial" w:hAnsi="Arial" w:cs="Arial"/>
                <w:iCs/>
                <w:noProof w:val="0"/>
              </w:rPr>
              <w:t xml:space="preserve"> Villa González</w:t>
            </w:r>
          </w:p>
        </w:tc>
      </w:tr>
      <w:tr w:rsidR="00947C96" w:rsidRPr="009D7D0D" w:rsidTr="0072729E">
        <w:trPr>
          <w:trHeight w:val="595"/>
        </w:trPr>
        <w:tc>
          <w:tcPr>
            <w:tcW w:w="38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  <w:r w:rsidRPr="009D7D0D">
              <w:rPr>
                <w:rFonts w:cs="Calibri"/>
                <w:noProof w:val="0"/>
              </w:rPr>
              <w:t>Fecha de diseño</w:t>
            </w:r>
          </w:p>
        </w:tc>
        <w:tc>
          <w:tcPr>
            <w:tcW w:w="5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0E7281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noProof w:val="0"/>
              </w:rPr>
            </w:pPr>
            <w:r w:rsidRPr="000E7281">
              <w:rPr>
                <w:rFonts w:ascii="Arial" w:hAnsi="Arial" w:cs="Arial"/>
                <w:iCs/>
                <w:noProof w:val="0"/>
              </w:rPr>
              <w:t>M</w:t>
            </w:r>
            <w:r>
              <w:rPr>
                <w:rFonts w:ascii="Arial" w:hAnsi="Arial" w:cs="Arial"/>
                <w:iCs/>
                <w:noProof w:val="0"/>
              </w:rPr>
              <w:t>ayo del 2009</w:t>
            </w:r>
          </w:p>
        </w:tc>
      </w:tr>
      <w:tr w:rsidR="00947C96" w:rsidRPr="009D7D0D" w:rsidTr="0072729E">
        <w:trPr>
          <w:trHeight w:val="1"/>
        </w:trPr>
        <w:tc>
          <w:tcPr>
            <w:tcW w:w="38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>Fecha de la última actualización:</w:t>
            </w:r>
          </w:p>
        </w:tc>
        <w:tc>
          <w:tcPr>
            <w:tcW w:w="5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0E7281" w:rsidRDefault="00C13035" w:rsidP="009142F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noProof w:val="0"/>
              </w:rPr>
            </w:pPr>
            <w:ins w:id="221" w:author="GerardCastle" w:date="2012-11-08T10:44:00Z">
              <w:r>
                <w:rPr>
                  <w:rFonts w:ascii="Arial" w:hAnsi="Arial" w:cs="Arial"/>
                  <w:iCs/>
                  <w:noProof w:val="0"/>
                </w:rPr>
                <w:t>7 Noviembre 2012</w:t>
              </w:r>
            </w:ins>
            <w:del w:id="222" w:author="GerardCastle" w:date="2012-11-08T10:44:00Z">
              <w:r w:rsidR="009142F9" w:rsidDel="00C13035">
                <w:rPr>
                  <w:rFonts w:ascii="Arial" w:hAnsi="Arial" w:cs="Arial"/>
                  <w:iCs/>
                  <w:noProof w:val="0"/>
                </w:rPr>
                <w:delText>Enero 2012</w:delText>
              </w:r>
            </w:del>
          </w:p>
        </w:tc>
      </w:tr>
      <w:tr w:rsidR="00947C96" w:rsidRPr="009D7D0D" w:rsidTr="0072729E">
        <w:trPr>
          <w:trHeight w:val="1"/>
        </w:trPr>
        <w:tc>
          <w:tcPr>
            <w:tcW w:w="38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 xml:space="preserve">Fecha de aprobación  por  parte de la academia de área </w:t>
            </w:r>
          </w:p>
        </w:tc>
        <w:tc>
          <w:tcPr>
            <w:tcW w:w="5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noProof w:val="0"/>
              </w:rPr>
            </w:pPr>
          </w:p>
        </w:tc>
      </w:tr>
      <w:tr w:rsidR="00947C96" w:rsidRPr="009D7D0D" w:rsidTr="0072729E">
        <w:trPr>
          <w:trHeight w:val="1"/>
        </w:trPr>
        <w:tc>
          <w:tcPr>
            <w:tcW w:w="38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 xml:space="preserve">Fecha de aprobación por parte de CDESCUA   </w:t>
            </w: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</w:p>
        </w:tc>
        <w:tc>
          <w:tcPr>
            <w:tcW w:w="5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noProof w:val="0"/>
              </w:rPr>
            </w:pPr>
          </w:p>
        </w:tc>
      </w:tr>
      <w:tr w:rsidR="00947C96" w:rsidRPr="009D7D0D" w:rsidTr="0072729E">
        <w:trPr>
          <w:trHeight w:val="1"/>
        </w:trPr>
        <w:tc>
          <w:tcPr>
            <w:tcW w:w="38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 xml:space="preserve">Fecha de revisión del Secretario Académico </w:t>
            </w:r>
          </w:p>
        </w:tc>
        <w:tc>
          <w:tcPr>
            <w:tcW w:w="5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noProof w:val="0"/>
              </w:rPr>
            </w:pPr>
          </w:p>
        </w:tc>
      </w:tr>
      <w:tr w:rsidR="00947C96" w:rsidRPr="009D7D0D" w:rsidTr="0072729E">
        <w:trPr>
          <w:trHeight w:val="1"/>
        </w:trPr>
        <w:tc>
          <w:tcPr>
            <w:tcW w:w="38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>Revisores:</w:t>
            </w:r>
          </w:p>
        </w:tc>
        <w:tc>
          <w:tcPr>
            <w:tcW w:w="5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0E7281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iCs/>
                <w:noProof w:val="0"/>
              </w:rPr>
            </w:pPr>
            <w:r w:rsidRPr="000E7281">
              <w:rPr>
                <w:rFonts w:ascii="Arial" w:hAnsi="Arial" w:cs="Arial"/>
                <w:iCs/>
                <w:noProof w:val="0"/>
              </w:rPr>
              <w:t>MVZ.  MC. Margarito Luis Aguilar Báez</w:t>
            </w:r>
          </w:p>
          <w:p w:rsidR="00947C96" w:rsidRPr="000E7281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iCs/>
                <w:noProof w:val="0"/>
              </w:rPr>
            </w:pPr>
            <w:r w:rsidRPr="000E7281">
              <w:rPr>
                <w:rFonts w:ascii="Arial" w:hAnsi="Arial" w:cs="Arial"/>
                <w:iCs/>
                <w:noProof w:val="0"/>
              </w:rPr>
              <w:t xml:space="preserve">MVZ.  MC. Elsa </w:t>
            </w:r>
            <w:proofErr w:type="spellStart"/>
            <w:r w:rsidRPr="000E7281">
              <w:rPr>
                <w:rFonts w:ascii="Arial" w:hAnsi="Arial" w:cs="Arial"/>
                <w:iCs/>
                <w:noProof w:val="0"/>
              </w:rPr>
              <w:t>Lysbet</w:t>
            </w:r>
            <w:proofErr w:type="spellEnd"/>
            <w:r w:rsidRPr="000E7281">
              <w:rPr>
                <w:rFonts w:ascii="Arial" w:hAnsi="Arial" w:cs="Arial"/>
                <w:iCs/>
                <w:noProof w:val="0"/>
              </w:rPr>
              <w:t xml:space="preserve"> Rodríguez Castañeda.</w:t>
            </w:r>
          </w:p>
          <w:p w:rsidR="00353604" w:rsidRDefault="00947C96" w:rsidP="00B809B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i/>
                <w:iCs/>
                <w:noProof w:val="0"/>
              </w:rPr>
            </w:pPr>
            <w:r w:rsidRPr="000E7281">
              <w:rPr>
                <w:rFonts w:ascii="Arial" w:hAnsi="Arial" w:cs="Arial"/>
                <w:iCs/>
                <w:noProof w:val="0"/>
              </w:rPr>
              <w:t>QFB. MC. María del Roció Villa González</w:t>
            </w:r>
            <w:r w:rsidRPr="009D7D0D">
              <w:rPr>
                <w:rFonts w:ascii="Arial" w:hAnsi="Arial" w:cs="Arial"/>
                <w:i/>
                <w:iCs/>
                <w:noProof w:val="0"/>
              </w:rPr>
              <w:t>.</w:t>
            </w:r>
          </w:p>
          <w:p w:rsidR="00353604" w:rsidRPr="00353604" w:rsidRDefault="00353604" w:rsidP="0035360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iCs/>
                <w:noProof w:val="0"/>
              </w:rPr>
            </w:pPr>
            <w:r w:rsidRPr="00353604">
              <w:rPr>
                <w:rFonts w:ascii="Arial" w:hAnsi="Arial" w:cs="Arial"/>
                <w:iCs/>
                <w:noProof w:val="0"/>
              </w:rPr>
              <w:t xml:space="preserve">MVZ. MC. </w:t>
            </w:r>
            <w:r>
              <w:rPr>
                <w:rFonts w:ascii="Arial" w:hAnsi="Arial" w:cs="Arial"/>
                <w:iCs/>
                <w:noProof w:val="0"/>
              </w:rPr>
              <w:t xml:space="preserve"> Carlos </w:t>
            </w:r>
            <w:r w:rsidRPr="00353604">
              <w:rPr>
                <w:rFonts w:ascii="Arial" w:hAnsi="Arial" w:cs="Arial"/>
                <w:iCs/>
                <w:noProof w:val="0"/>
              </w:rPr>
              <w:t>G</w:t>
            </w:r>
            <w:r>
              <w:rPr>
                <w:rFonts w:ascii="Arial" w:hAnsi="Arial" w:cs="Arial"/>
                <w:iCs/>
                <w:noProof w:val="0"/>
              </w:rPr>
              <w:t xml:space="preserve">erardo  Castillo   Sosa </w:t>
            </w:r>
          </w:p>
        </w:tc>
      </w:tr>
      <w:tr w:rsidR="00947C96" w:rsidRPr="00E22715" w:rsidTr="0072729E">
        <w:trPr>
          <w:trHeight w:val="1"/>
        </w:trPr>
        <w:tc>
          <w:tcPr>
            <w:tcW w:w="38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>Sinopsis de la revisión y/o actualización:</w:t>
            </w:r>
          </w:p>
        </w:tc>
        <w:tc>
          <w:tcPr>
            <w:tcW w:w="57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E22715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noProof w:val="0"/>
              </w:rPr>
            </w:pPr>
            <w:r w:rsidRPr="00E22715">
              <w:rPr>
                <w:rFonts w:ascii="Arial" w:hAnsi="Arial" w:cs="Arial"/>
                <w:iCs/>
                <w:noProof w:val="0"/>
              </w:rPr>
              <w:t>Cambio al nuevo formato y contribución de los ejes transversales a la asignatura, aumento en la bibliografía</w:t>
            </w:r>
          </w:p>
        </w:tc>
      </w:tr>
    </w:tbl>
    <w:p w:rsidR="00947C96" w:rsidRDefault="00947C96" w:rsidP="00947C9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noProof w:val="0"/>
        </w:rPr>
      </w:pPr>
    </w:p>
    <w:p w:rsidR="00947C96" w:rsidRDefault="00947C96" w:rsidP="00947C9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noProof w:val="0"/>
        </w:rPr>
      </w:pPr>
    </w:p>
    <w:p w:rsidR="009142F9" w:rsidRDefault="009142F9" w:rsidP="00947C9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noProof w:val="0"/>
        </w:rPr>
      </w:pPr>
    </w:p>
    <w:p w:rsidR="009142F9" w:rsidRDefault="009142F9" w:rsidP="00947C9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noProof w:val="0"/>
        </w:rPr>
      </w:pPr>
    </w:p>
    <w:p w:rsidR="00947C96" w:rsidRDefault="00947C96" w:rsidP="00947C9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noProof w:val="0"/>
        </w:rPr>
      </w:pPr>
    </w:p>
    <w:p w:rsidR="005F734A" w:rsidRDefault="005F734A" w:rsidP="00947C9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noProof w:val="0"/>
        </w:rPr>
      </w:pPr>
    </w:p>
    <w:p w:rsidR="005F734A" w:rsidRDefault="005F734A" w:rsidP="00947C96">
      <w:pPr>
        <w:autoSpaceDE w:val="0"/>
        <w:autoSpaceDN w:val="0"/>
        <w:adjustRightInd w:val="0"/>
        <w:spacing w:line="240" w:lineRule="auto"/>
        <w:jc w:val="both"/>
        <w:rPr>
          <w:ins w:id="223" w:author="GerardCastle" w:date="2012-11-07T13:45:00Z"/>
          <w:rFonts w:ascii="Arial" w:hAnsi="Arial" w:cs="Arial"/>
          <w:b/>
          <w:bCs/>
          <w:noProof w:val="0"/>
        </w:rPr>
      </w:pPr>
    </w:p>
    <w:p w:rsidR="00C42E77" w:rsidRDefault="00C42E77" w:rsidP="00947C96">
      <w:pPr>
        <w:autoSpaceDE w:val="0"/>
        <w:autoSpaceDN w:val="0"/>
        <w:adjustRightInd w:val="0"/>
        <w:spacing w:line="240" w:lineRule="auto"/>
        <w:jc w:val="both"/>
        <w:rPr>
          <w:ins w:id="224" w:author="GerardCastle" w:date="2012-11-08T10:44:00Z"/>
          <w:rFonts w:ascii="Arial" w:hAnsi="Arial" w:cs="Arial"/>
          <w:b/>
          <w:bCs/>
          <w:noProof w:val="0"/>
        </w:rPr>
      </w:pPr>
    </w:p>
    <w:p w:rsidR="005D53C0" w:rsidRDefault="005D53C0" w:rsidP="00947C96">
      <w:pPr>
        <w:autoSpaceDE w:val="0"/>
        <w:autoSpaceDN w:val="0"/>
        <w:adjustRightInd w:val="0"/>
        <w:spacing w:line="240" w:lineRule="auto"/>
        <w:jc w:val="both"/>
        <w:rPr>
          <w:ins w:id="225" w:author="GerardCastle" w:date="2012-11-07T13:45:00Z"/>
          <w:rFonts w:ascii="Arial" w:hAnsi="Arial" w:cs="Arial"/>
          <w:b/>
          <w:bCs/>
          <w:noProof w:val="0"/>
        </w:rPr>
      </w:pPr>
    </w:p>
    <w:p w:rsidR="00C42E77" w:rsidRDefault="00C42E77" w:rsidP="00947C9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noProof w:val="0"/>
        </w:rPr>
      </w:pPr>
    </w:p>
    <w:p w:rsidR="00947C96" w:rsidRDefault="00947C96" w:rsidP="00947C9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noProof w:val="0"/>
        </w:rPr>
      </w:pPr>
      <w:r>
        <w:rPr>
          <w:rFonts w:ascii="Arial" w:hAnsi="Arial" w:cs="Arial"/>
          <w:b/>
          <w:bCs/>
          <w:noProof w:val="0"/>
        </w:rPr>
        <w:t>4. PERFIL DESEABLE DEL PROFESOR (A) PARA IMPARTIR LA ASIGNATURA:</w:t>
      </w:r>
    </w:p>
    <w:p w:rsidR="0072729E" w:rsidRDefault="0072729E" w:rsidP="00947C9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noProof w:val="0"/>
        </w:rPr>
      </w:pPr>
    </w:p>
    <w:p w:rsidR="0072729E" w:rsidRDefault="0072729E" w:rsidP="00947C96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bCs/>
          <w:noProof w:val="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9"/>
        <w:gridCol w:w="6213"/>
      </w:tblGrid>
      <w:tr w:rsidR="00947C96" w:rsidRPr="009D7D0D" w:rsidTr="004623A8">
        <w:trPr>
          <w:trHeight w:val="1"/>
          <w:jc w:val="center"/>
        </w:trPr>
        <w:tc>
          <w:tcPr>
            <w:tcW w:w="3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>Disciplina profesional:</w:t>
            </w:r>
          </w:p>
        </w:tc>
        <w:tc>
          <w:tcPr>
            <w:tcW w:w="6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E22715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noProof w:val="0"/>
              </w:rPr>
            </w:pPr>
            <w:r w:rsidRPr="00E22715">
              <w:rPr>
                <w:rFonts w:ascii="Arial" w:hAnsi="Arial" w:cs="Arial"/>
                <w:iCs/>
                <w:noProof w:val="0"/>
              </w:rPr>
              <w:t>Licenciatura en Medicina Veterinaria y Zootecnia</w:t>
            </w:r>
          </w:p>
        </w:tc>
      </w:tr>
      <w:tr w:rsidR="00947C96" w:rsidRPr="009D7D0D" w:rsidTr="004623A8">
        <w:trPr>
          <w:trHeight w:val="531"/>
          <w:jc w:val="center"/>
        </w:trPr>
        <w:tc>
          <w:tcPr>
            <w:tcW w:w="3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>Nivel académico:</w:t>
            </w:r>
          </w:p>
        </w:tc>
        <w:tc>
          <w:tcPr>
            <w:tcW w:w="6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E22715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noProof w:val="0"/>
              </w:rPr>
            </w:pPr>
            <w:r w:rsidRPr="00E22715">
              <w:rPr>
                <w:rFonts w:ascii="Arial" w:hAnsi="Arial" w:cs="Arial"/>
                <w:iCs/>
                <w:noProof w:val="0"/>
              </w:rPr>
              <w:t>Preferente Doctorado a Maestría en Ciencias Veterinarias o Ciencias de la Salud.</w:t>
            </w:r>
          </w:p>
        </w:tc>
      </w:tr>
      <w:tr w:rsidR="00947C96" w:rsidRPr="009D7D0D" w:rsidTr="004623A8">
        <w:trPr>
          <w:trHeight w:val="1"/>
          <w:jc w:val="center"/>
        </w:trPr>
        <w:tc>
          <w:tcPr>
            <w:tcW w:w="3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>Experiencia docente:</w:t>
            </w:r>
          </w:p>
        </w:tc>
        <w:tc>
          <w:tcPr>
            <w:tcW w:w="6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E22715" w:rsidRDefault="00AC01BE" w:rsidP="00AC01BE">
            <w:pPr>
              <w:autoSpaceDE w:val="0"/>
              <w:autoSpaceDN w:val="0"/>
              <w:adjustRightInd w:val="0"/>
              <w:jc w:val="both"/>
              <w:rPr>
                <w:rFonts w:cs="Calibri"/>
                <w:noProof w:val="0"/>
              </w:rPr>
            </w:pPr>
            <w:r>
              <w:rPr>
                <w:rFonts w:ascii="Arial" w:hAnsi="Arial" w:cs="Arial"/>
                <w:iCs/>
                <w:noProof w:val="0"/>
              </w:rPr>
              <w:t>Dos años</w:t>
            </w:r>
          </w:p>
        </w:tc>
      </w:tr>
      <w:tr w:rsidR="00947C96" w:rsidRPr="009D7D0D" w:rsidTr="004623A8">
        <w:trPr>
          <w:trHeight w:val="1"/>
          <w:jc w:val="center"/>
        </w:trPr>
        <w:tc>
          <w:tcPr>
            <w:tcW w:w="38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>Experiencia profesional:</w:t>
            </w:r>
          </w:p>
        </w:tc>
        <w:tc>
          <w:tcPr>
            <w:tcW w:w="62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E22715" w:rsidRDefault="00947C96" w:rsidP="00AC01BE">
            <w:pPr>
              <w:autoSpaceDE w:val="0"/>
              <w:autoSpaceDN w:val="0"/>
              <w:adjustRightInd w:val="0"/>
              <w:jc w:val="both"/>
              <w:rPr>
                <w:rFonts w:cs="Calibri"/>
                <w:noProof w:val="0"/>
              </w:rPr>
            </w:pPr>
            <w:r w:rsidRPr="00E22715">
              <w:rPr>
                <w:rFonts w:ascii="Arial" w:hAnsi="Arial" w:cs="Arial"/>
                <w:iCs/>
                <w:noProof w:val="0"/>
              </w:rPr>
              <w:t>Tres años</w:t>
            </w:r>
          </w:p>
        </w:tc>
      </w:tr>
    </w:tbl>
    <w:p w:rsidR="00947C96" w:rsidRDefault="00947C96" w:rsidP="00947C96">
      <w:pPr>
        <w:autoSpaceDE w:val="0"/>
        <w:autoSpaceDN w:val="0"/>
        <w:adjustRightInd w:val="0"/>
        <w:rPr>
          <w:rFonts w:ascii="Arial" w:hAnsi="Arial" w:cs="Arial"/>
          <w:b/>
          <w:bCs/>
          <w:noProof w:val="0"/>
        </w:rPr>
      </w:pPr>
    </w:p>
    <w:p w:rsidR="005F734A" w:rsidRDefault="005F734A" w:rsidP="00947C96">
      <w:pPr>
        <w:autoSpaceDE w:val="0"/>
        <w:autoSpaceDN w:val="0"/>
        <w:adjustRightInd w:val="0"/>
        <w:rPr>
          <w:rFonts w:ascii="Arial" w:hAnsi="Arial" w:cs="Arial"/>
          <w:b/>
          <w:bCs/>
          <w:noProof w:val="0"/>
        </w:rPr>
      </w:pPr>
    </w:p>
    <w:p w:rsidR="00947C96" w:rsidRPr="004623A8" w:rsidRDefault="00947C96" w:rsidP="004623A8">
      <w:pPr>
        <w:autoSpaceDE w:val="0"/>
        <w:autoSpaceDN w:val="0"/>
        <w:adjustRightInd w:val="0"/>
        <w:rPr>
          <w:rFonts w:ascii="Arial" w:hAnsi="Arial" w:cs="Arial"/>
          <w:b/>
          <w:bCs/>
          <w:noProof w:val="0"/>
        </w:rPr>
      </w:pPr>
      <w:r>
        <w:rPr>
          <w:rFonts w:ascii="Arial" w:hAnsi="Arial" w:cs="Arial"/>
          <w:b/>
          <w:bCs/>
          <w:noProof w:val="0"/>
        </w:rPr>
        <w:t>5. OBJETIVOS:</w:t>
      </w:r>
    </w:p>
    <w:p w:rsidR="00947C96" w:rsidRPr="00B14033" w:rsidRDefault="00947C96" w:rsidP="00947C96">
      <w:pPr>
        <w:tabs>
          <w:tab w:val="left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noProof w:val="0"/>
        </w:rPr>
      </w:pPr>
    </w:p>
    <w:p w:rsidR="004623A8" w:rsidRPr="004623A8" w:rsidRDefault="00947C96" w:rsidP="00947C96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noProof w:val="0"/>
        </w:rPr>
      </w:pPr>
      <w:r w:rsidRPr="004623A8">
        <w:rPr>
          <w:rFonts w:ascii="Arial" w:hAnsi="Arial" w:cs="Arial"/>
          <w:b/>
          <w:bCs/>
          <w:noProof w:val="0"/>
        </w:rPr>
        <w:t>5.1 General:</w:t>
      </w:r>
    </w:p>
    <w:p w:rsidR="004623A8" w:rsidRPr="004623A8" w:rsidRDefault="004623A8" w:rsidP="004623A8">
      <w:pPr>
        <w:tabs>
          <w:tab w:val="left" w:pos="360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  <w:noProof w:val="0"/>
        </w:rPr>
      </w:pPr>
    </w:p>
    <w:p w:rsidR="009142F9" w:rsidRPr="00353604" w:rsidRDefault="00947C96" w:rsidP="009142F9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360" w:hanging="360"/>
        <w:jc w:val="both"/>
        <w:rPr>
          <w:rFonts w:ascii="Arial" w:hAnsi="Arial" w:cs="Arial"/>
          <w:noProof w:val="0"/>
          <w:sz w:val="18"/>
          <w:szCs w:val="18"/>
        </w:rPr>
      </w:pPr>
      <w:r w:rsidRPr="00353604">
        <w:rPr>
          <w:rFonts w:ascii="Arial" w:hAnsi="Arial" w:cs="Arial"/>
          <w:noProof w:val="0"/>
          <w:sz w:val="18"/>
          <w:szCs w:val="18"/>
        </w:rPr>
        <w:t xml:space="preserve">El estudiante </w:t>
      </w:r>
      <w:r w:rsidR="00B223CA" w:rsidRPr="00353604">
        <w:rPr>
          <w:rFonts w:ascii="Arial" w:hAnsi="Arial" w:cs="Arial"/>
          <w:noProof w:val="0"/>
          <w:sz w:val="18"/>
          <w:szCs w:val="18"/>
        </w:rPr>
        <w:t xml:space="preserve">comprenderá </w:t>
      </w:r>
      <w:r w:rsidRPr="00353604">
        <w:rPr>
          <w:rFonts w:ascii="Arial" w:hAnsi="Arial" w:cs="Arial"/>
          <w:noProof w:val="0"/>
          <w:sz w:val="18"/>
          <w:szCs w:val="18"/>
        </w:rPr>
        <w:t xml:space="preserve">la composición, estructura  y función de las células procariota y eucariota, </w:t>
      </w:r>
      <w:ins w:id="226" w:author="Carmen Larios" w:date="2012-09-26T11:57:00Z">
        <w:del w:id="227" w:author="GerardCastle" w:date="2012-11-07T13:44:00Z">
          <w:r w:rsidR="00350170" w:rsidDel="00C42E77">
            <w:rPr>
              <w:rFonts w:ascii="Arial" w:hAnsi="Arial" w:cs="Arial"/>
              <w:noProof w:val="0"/>
              <w:sz w:val="18"/>
              <w:szCs w:val="18"/>
            </w:rPr>
            <w:delText>FALTA!! ESTA INCOMPLETA LA IDEA!!.</w:delText>
          </w:r>
        </w:del>
      </w:ins>
      <w:del w:id="228" w:author="GerardCastle" w:date="2012-11-07T13:44:00Z">
        <w:r w:rsidRPr="00353604" w:rsidDel="00C42E77">
          <w:rPr>
            <w:rFonts w:ascii="Arial" w:hAnsi="Arial" w:cs="Arial"/>
            <w:noProof w:val="0"/>
            <w:sz w:val="18"/>
            <w:szCs w:val="18"/>
          </w:rPr>
          <w:delText xml:space="preserve"> </w:delText>
        </w:r>
      </w:del>
    </w:p>
    <w:p w:rsidR="00353604" w:rsidRDefault="00353604" w:rsidP="00353604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noProof w:val="0"/>
        </w:rPr>
      </w:pPr>
    </w:p>
    <w:p w:rsidR="00353604" w:rsidRPr="00353604" w:rsidRDefault="00353604" w:rsidP="00353604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" w:hAnsi="Arial" w:cs="Arial"/>
          <w:noProof w:val="0"/>
        </w:rPr>
      </w:pPr>
    </w:p>
    <w:p w:rsidR="00947C96" w:rsidRPr="0020312A" w:rsidDel="0020312A" w:rsidRDefault="00947C96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hanging="120"/>
        <w:jc w:val="both"/>
        <w:rPr>
          <w:del w:id="229" w:author="GerardCastle" w:date="2012-11-07T11:00:00Z"/>
          <w:rFonts w:ascii="Arial" w:hAnsi="Arial" w:cs="Arial"/>
          <w:noProof w:val="0"/>
          <w:rPrChange w:id="230" w:author="GerardCastle" w:date="2012-11-07T11:00:00Z">
            <w:rPr>
              <w:del w:id="231" w:author="GerardCastle" w:date="2012-11-07T11:00:00Z"/>
            </w:rPr>
          </w:rPrChange>
        </w:rPr>
        <w:pPrChange w:id="232" w:author="GerardCastle" w:date="2012-11-07T11:00:00Z">
          <w:pPr>
            <w:numPr>
              <w:numId w:val="4"/>
            </w:numPr>
            <w:tabs>
              <w:tab w:val="left" w:pos="360"/>
            </w:tabs>
            <w:autoSpaceDE w:val="0"/>
            <w:autoSpaceDN w:val="0"/>
            <w:adjustRightInd w:val="0"/>
            <w:ind w:left="120" w:hanging="120"/>
            <w:jc w:val="both"/>
          </w:pPr>
        </w:pPrChange>
      </w:pPr>
      <w:commentRangeStart w:id="233"/>
      <w:del w:id="234" w:author="GerardCastle" w:date="2012-11-07T11:00:00Z">
        <w:r w:rsidRPr="0020312A" w:rsidDel="0020312A">
          <w:rPr>
            <w:rFonts w:ascii="Arial" w:hAnsi="Arial" w:cs="Arial"/>
            <w:b/>
            <w:bCs/>
            <w:i/>
            <w:iCs/>
            <w:noProof w:val="0"/>
            <w:rPrChange w:id="235" w:author="GerardCastle" w:date="2012-11-07T11:00:00Z">
              <w:rPr>
                <w:i/>
              </w:rPr>
            </w:rPrChange>
          </w:rPr>
          <w:delText xml:space="preserve">5.2 </w:delText>
        </w:r>
        <w:r w:rsidRPr="0020312A" w:rsidDel="0020312A">
          <w:rPr>
            <w:rFonts w:ascii="Arial" w:hAnsi="Arial" w:cs="Arial"/>
            <w:b/>
            <w:bCs/>
            <w:iCs/>
            <w:noProof w:val="0"/>
            <w:rPrChange w:id="236" w:author="GerardCastle" w:date="2012-11-07T11:00:00Z">
              <w:rPr/>
            </w:rPrChange>
          </w:rPr>
          <w:delText>Específicos:</w:delText>
        </w:r>
      </w:del>
      <w:ins w:id="237" w:author="GerardCastle" w:date="2012-11-07T11:00:00Z">
        <w:r w:rsidR="0020312A" w:rsidRPr="0020312A" w:rsidDel="0020312A">
          <w:rPr>
            <w:rFonts w:ascii="Arial" w:hAnsi="Arial" w:cs="Arial"/>
            <w:b/>
            <w:bCs/>
            <w:iCs/>
            <w:noProof w:val="0"/>
            <w:rPrChange w:id="238" w:author="GerardCastle" w:date="2012-11-07T11:00:00Z">
              <w:rPr/>
            </w:rPrChange>
          </w:rPr>
          <w:t xml:space="preserve"> </w:t>
        </w:r>
      </w:ins>
      <w:del w:id="239" w:author="GerardCastle" w:date="2012-11-07T11:00:00Z">
        <w:r w:rsidRPr="0020312A" w:rsidDel="0020312A">
          <w:rPr>
            <w:rFonts w:ascii="Arial" w:hAnsi="Arial" w:cs="Arial"/>
            <w:b/>
            <w:bCs/>
            <w:iCs/>
            <w:noProof w:val="0"/>
            <w:rPrChange w:id="240" w:author="GerardCastle" w:date="2012-11-07T11:00:00Z">
              <w:rPr/>
            </w:rPrChange>
          </w:rPr>
          <w:delText xml:space="preserve"> </w:delText>
        </w:r>
        <w:commentRangeEnd w:id="233"/>
        <w:r w:rsidR="00350170" w:rsidDel="0020312A">
          <w:rPr>
            <w:rStyle w:val="Refdecomentario"/>
          </w:rPr>
          <w:commentReference w:id="233"/>
        </w:r>
      </w:del>
    </w:p>
    <w:p w:rsidR="005F734A" w:rsidRDefault="005F734A">
      <w:pPr>
        <w:pPrChange w:id="241" w:author="GerardCastle" w:date="2012-11-07T11:00:00Z">
          <w:pPr>
            <w:pStyle w:val="Prrafodelista"/>
          </w:pPr>
        </w:pPrChange>
      </w:pPr>
    </w:p>
    <w:p w:rsidR="004623A8" w:rsidDel="00350170" w:rsidRDefault="004623A8">
      <w:pPr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ind w:left="120" w:hanging="120"/>
        <w:jc w:val="both"/>
        <w:rPr>
          <w:del w:id="242" w:author="Carmen Larios" w:date="2012-09-26T11:57:00Z"/>
          <w:rFonts w:ascii="Arial" w:hAnsi="Arial" w:cs="Arial"/>
          <w:noProof w:val="0"/>
        </w:rPr>
        <w:pPrChange w:id="243" w:author="GerardCastle" w:date="2012-11-07T11:00:00Z">
          <w:pPr>
            <w:tabs>
              <w:tab w:val="left" w:pos="360"/>
            </w:tabs>
            <w:autoSpaceDE w:val="0"/>
            <w:autoSpaceDN w:val="0"/>
            <w:adjustRightInd w:val="0"/>
            <w:ind w:left="120"/>
            <w:jc w:val="both"/>
          </w:pPr>
        </w:pPrChange>
      </w:pPr>
      <w:del w:id="244" w:author="Carmen Larios" w:date="2012-09-26T11:57:00Z">
        <w:r w:rsidDel="00350170">
          <w:rPr>
            <w:rFonts w:ascii="Arial" w:hAnsi="Arial" w:cs="Arial"/>
            <w:noProof w:val="0"/>
          </w:rPr>
          <w:delText>E</w:delText>
        </w:r>
        <w:r w:rsidR="00947C96" w:rsidDel="00350170">
          <w:rPr>
            <w:rFonts w:ascii="Arial" w:hAnsi="Arial" w:cs="Arial"/>
            <w:noProof w:val="0"/>
          </w:rPr>
          <w:delText>l estudiante:</w:delText>
        </w:r>
      </w:del>
    </w:p>
    <w:p w:rsidR="009142F9" w:rsidDel="00350170" w:rsidRDefault="009142F9" w:rsidP="009142F9">
      <w:pPr>
        <w:tabs>
          <w:tab w:val="left" w:pos="360"/>
        </w:tabs>
        <w:autoSpaceDE w:val="0"/>
        <w:autoSpaceDN w:val="0"/>
        <w:adjustRightInd w:val="0"/>
        <w:ind w:left="120"/>
        <w:jc w:val="both"/>
        <w:rPr>
          <w:del w:id="245" w:author="Carmen Larios" w:date="2012-09-26T11:57:00Z"/>
          <w:rFonts w:ascii="Arial" w:hAnsi="Arial" w:cs="Arial"/>
          <w:noProof w:val="0"/>
        </w:rPr>
      </w:pPr>
    </w:p>
    <w:p w:rsidR="00947C96" w:rsidRPr="00B223CA" w:rsidDel="00350170" w:rsidRDefault="00353604" w:rsidP="00947C96">
      <w:pPr>
        <w:pStyle w:val="Prrafodelista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jc w:val="both"/>
        <w:rPr>
          <w:del w:id="246" w:author="Carmen Larios" w:date="2012-09-26T11:57:00Z"/>
          <w:rFonts w:ascii="Arial" w:hAnsi="Arial" w:cs="Arial"/>
          <w:noProof w:val="0"/>
          <w:sz w:val="18"/>
          <w:szCs w:val="18"/>
        </w:rPr>
      </w:pPr>
      <w:del w:id="247" w:author="Carmen Larios" w:date="2012-09-26T11:57:00Z">
        <w:r w:rsidDel="00350170">
          <w:rPr>
            <w:rFonts w:ascii="Arial" w:hAnsi="Arial" w:cs="Arial"/>
            <w:noProof w:val="0"/>
            <w:sz w:val="18"/>
            <w:szCs w:val="18"/>
          </w:rPr>
          <w:delText>Manejará</w:delText>
        </w:r>
        <w:r w:rsidR="00947C96" w:rsidRPr="00B223CA" w:rsidDel="00350170">
          <w:rPr>
            <w:rFonts w:ascii="Arial" w:hAnsi="Arial" w:cs="Arial"/>
            <w:noProof w:val="0"/>
            <w:sz w:val="18"/>
            <w:szCs w:val="18"/>
          </w:rPr>
          <w:delText xml:space="preserve"> los conceptos, composición y diferencias estructurales  entre las células procariota y eucariota, así como las teorías sobre el origen de la vida.</w:delText>
        </w:r>
      </w:del>
    </w:p>
    <w:p w:rsidR="00947C96" w:rsidRPr="00B223CA" w:rsidDel="00350170" w:rsidRDefault="00947C96" w:rsidP="00947C96">
      <w:pPr>
        <w:pStyle w:val="Prrafodelista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jc w:val="both"/>
        <w:rPr>
          <w:del w:id="248" w:author="Carmen Larios" w:date="2012-09-26T11:57:00Z"/>
          <w:rFonts w:ascii="Arial" w:hAnsi="Arial" w:cs="Arial"/>
          <w:noProof w:val="0"/>
          <w:sz w:val="18"/>
          <w:szCs w:val="18"/>
        </w:rPr>
      </w:pPr>
      <w:del w:id="249" w:author="Carmen Larios" w:date="2012-09-26T11:57:00Z">
        <w:r w:rsidRPr="00B223CA" w:rsidDel="00350170">
          <w:rPr>
            <w:rFonts w:ascii="Arial" w:hAnsi="Arial" w:cs="Arial"/>
            <w:noProof w:val="0"/>
            <w:sz w:val="18"/>
            <w:szCs w:val="18"/>
          </w:rPr>
          <w:delText>Conocerá la composición y función de las estructuras y organelos.</w:delText>
        </w:r>
      </w:del>
    </w:p>
    <w:p w:rsidR="00947C96" w:rsidRPr="00B223CA" w:rsidDel="00350170" w:rsidRDefault="00353604" w:rsidP="00947C96">
      <w:pPr>
        <w:pStyle w:val="Prrafodelista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jc w:val="both"/>
        <w:rPr>
          <w:del w:id="250" w:author="Carmen Larios" w:date="2012-09-26T11:57:00Z"/>
          <w:rFonts w:ascii="Arial" w:hAnsi="Arial" w:cs="Arial"/>
          <w:noProof w:val="0"/>
          <w:sz w:val="18"/>
          <w:szCs w:val="18"/>
        </w:rPr>
      </w:pPr>
      <w:del w:id="251" w:author="Carmen Larios" w:date="2012-09-26T11:57:00Z">
        <w:r w:rsidDel="00350170">
          <w:rPr>
            <w:rFonts w:ascii="Arial" w:hAnsi="Arial" w:cs="Arial"/>
            <w:noProof w:val="0"/>
            <w:sz w:val="18"/>
            <w:szCs w:val="18"/>
          </w:rPr>
          <w:delText>Explicará</w:delText>
        </w:r>
        <w:r w:rsidR="00947C96" w:rsidRPr="00B223CA" w:rsidDel="00350170">
          <w:rPr>
            <w:rFonts w:ascii="Arial" w:hAnsi="Arial" w:cs="Arial"/>
            <w:noProof w:val="0"/>
            <w:sz w:val="18"/>
            <w:szCs w:val="18"/>
          </w:rPr>
          <w:delText xml:space="preserve"> la composición y comunicación entre células.</w:delText>
        </w:r>
      </w:del>
    </w:p>
    <w:p w:rsidR="00947C96" w:rsidRPr="00B223CA" w:rsidDel="00350170" w:rsidRDefault="00947C96" w:rsidP="00947C96">
      <w:pPr>
        <w:pStyle w:val="Prrafodelista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jc w:val="both"/>
        <w:rPr>
          <w:del w:id="252" w:author="Carmen Larios" w:date="2012-09-26T11:57:00Z"/>
          <w:rFonts w:ascii="Arial" w:hAnsi="Arial" w:cs="Arial"/>
          <w:noProof w:val="0"/>
          <w:sz w:val="18"/>
          <w:szCs w:val="18"/>
        </w:rPr>
      </w:pPr>
      <w:del w:id="253" w:author="Carmen Larios" w:date="2012-09-26T11:57:00Z">
        <w:r w:rsidRPr="00B223CA" w:rsidDel="00350170">
          <w:rPr>
            <w:rFonts w:ascii="Arial" w:hAnsi="Arial" w:cs="Arial"/>
            <w:noProof w:val="0"/>
            <w:sz w:val="18"/>
            <w:szCs w:val="18"/>
          </w:rPr>
          <w:delText>Describirá y explicara los procesos mediante  los cuales se realizan los procesos de transmisión  y regulación de la información genética.</w:delText>
        </w:r>
      </w:del>
    </w:p>
    <w:p w:rsidR="009142F9" w:rsidRPr="005F734A" w:rsidDel="00350170" w:rsidRDefault="00947C96" w:rsidP="005F734A">
      <w:pPr>
        <w:pStyle w:val="Prrafodelista"/>
        <w:numPr>
          <w:ilvl w:val="0"/>
          <w:numId w:val="5"/>
        </w:numPr>
        <w:tabs>
          <w:tab w:val="left" w:pos="360"/>
        </w:tabs>
        <w:autoSpaceDE w:val="0"/>
        <w:autoSpaceDN w:val="0"/>
        <w:adjustRightInd w:val="0"/>
        <w:jc w:val="both"/>
        <w:rPr>
          <w:del w:id="254" w:author="Carmen Larios" w:date="2012-09-26T11:57:00Z"/>
          <w:rFonts w:ascii="Arial" w:hAnsi="Arial" w:cs="Arial"/>
          <w:noProof w:val="0"/>
          <w:sz w:val="18"/>
          <w:szCs w:val="18"/>
        </w:rPr>
      </w:pPr>
      <w:del w:id="255" w:author="Carmen Larios" w:date="2012-09-26T11:57:00Z">
        <w:r w:rsidRPr="00B223CA" w:rsidDel="00350170">
          <w:rPr>
            <w:rFonts w:ascii="Arial" w:hAnsi="Arial" w:cs="Arial"/>
            <w:noProof w:val="0"/>
            <w:sz w:val="18"/>
            <w:szCs w:val="18"/>
          </w:rPr>
          <w:delText xml:space="preserve">Describirá y explicará  los procesos de reproducción celular. </w:delText>
        </w:r>
      </w:del>
    </w:p>
    <w:p w:rsidR="009142F9" w:rsidDel="00350170" w:rsidRDefault="009142F9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del w:id="256" w:author="Carmen Larios" w:date="2012-09-26T11:57:00Z"/>
          <w:rFonts w:ascii="Arial" w:hAnsi="Arial" w:cs="Arial"/>
          <w:b/>
          <w:bCs/>
          <w:noProof w:val="0"/>
        </w:rPr>
      </w:pPr>
    </w:p>
    <w:p w:rsidR="005F734A" w:rsidRDefault="005F734A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5F734A" w:rsidRDefault="005F734A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5F734A" w:rsidRDefault="005F734A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5F734A" w:rsidRDefault="005F734A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5F734A" w:rsidDel="002805ED" w:rsidRDefault="005F734A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del w:id="257" w:author="GerardCastle" w:date="2012-11-07T11:13:00Z"/>
          <w:rFonts w:ascii="Arial" w:hAnsi="Arial" w:cs="Arial"/>
          <w:b/>
          <w:bCs/>
          <w:noProof w:val="0"/>
        </w:rPr>
      </w:pPr>
    </w:p>
    <w:p w:rsidR="005F734A" w:rsidDel="002805ED" w:rsidRDefault="005F734A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del w:id="258" w:author="GerardCastle" w:date="2012-11-07T11:13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59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60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61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62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63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64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65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66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67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68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69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70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71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72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73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74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75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76" w:author="GerardCastle" w:date="2012-11-07T11:14:00Z"/>
          <w:rFonts w:ascii="Arial" w:hAnsi="Arial" w:cs="Arial"/>
          <w:b/>
          <w:bCs/>
          <w:noProof w:val="0"/>
        </w:rPr>
      </w:pPr>
    </w:p>
    <w:p w:rsidR="002805ED" w:rsidRDefault="002805ED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ins w:id="277" w:author="GerardCastle" w:date="2012-11-07T11:14:00Z"/>
          <w:rFonts w:ascii="Arial" w:hAnsi="Arial" w:cs="Arial"/>
          <w:b/>
          <w:bCs/>
          <w:noProof w:val="0"/>
        </w:rPr>
      </w:pPr>
    </w:p>
    <w:p w:rsidR="005F734A" w:rsidDel="002805ED" w:rsidRDefault="005F734A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del w:id="278" w:author="GerardCastle" w:date="2012-11-07T11:13:00Z"/>
          <w:rFonts w:ascii="Arial" w:hAnsi="Arial" w:cs="Arial"/>
          <w:b/>
          <w:bCs/>
          <w:noProof w:val="0"/>
        </w:rPr>
      </w:pPr>
    </w:p>
    <w:p w:rsidR="005F734A" w:rsidDel="002805ED" w:rsidRDefault="005F734A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del w:id="279" w:author="GerardCastle" w:date="2012-11-07T11:13:00Z"/>
          <w:rFonts w:ascii="Arial" w:hAnsi="Arial" w:cs="Arial"/>
          <w:b/>
          <w:bCs/>
          <w:noProof w:val="0"/>
        </w:rPr>
      </w:pPr>
    </w:p>
    <w:p w:rsidR="005F734A" w:rsidDel="002805ED" w:rsidRDefault="005F734A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del w:id="280" w:author="GerardCastle" w:date="2012-11-07T11:13:00Z"/>
          <w:rFonts w:ascii="Arial" w:hAnsi="Arial" w:cs="Arial"/>
          <w:b/>
          <w:bCs/>
          <w:noProof w:val="0"/>
        </w:rPr>
      </w:pPr>
    </w:p>
    <w:p w:rsidR="009142F9" w:rsidDel="002805ED" w:rsidRDefault="009142F9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del w:id="281" w:author="GerardCastle" w:date="2012-11-07T11:13:00Z"/>
          <w:rFonts w:ascii="Arial" w:hAnsi="Arial" w:cs="Arial"/>
          <w:b/>
          <w:bCs/>
          <w:noProof w:val="0"/>
        </w:rPr>
      </w:pPr>
    </w:p>
    <w:p w:rsidR="00947C96" w:rsidRDefault="00947C96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  <w:r>
        <w:rPr>
          <w:rFonts w:ascii="Arial" w:hAnsi="Arial" w:cs="Arial"/>
          <w:b/>
          <w:bCs/>
          <w:noProof w:val="0"/>
        </w:rPr>
        <w:t>6. REPRESENTACIÓN GRÁFICA DE LA ASIGNATURA:</w:t>
      </w:r>
    </w:p>
    <w:p w:rsidR="00A03360" w:rsidRDefault="00A03360" w:rsidP="00947C96">
      <w:pPr>
        <w:autoSpaceDE w:val="0"/>
        <w:autoSpaceDN w:val="0"/>
        <w:adjustRightInd w:val="0"/>
        <w:jc w:val="both"/>
        <w:rPr>
          <w:rFonts w:ascii="Arial" w:hAnsi="Arial" w:cs="Arial"/>
          <w:noProof w:val="0"/>
        </w:rPr>
      </w:pPr>
    </w:p>
    <w:p w:rsidR="00A03360" w:rsidRDefault="00A03360" w:rsidP="00947C96">
      <w:pPr>
        <w:autoSpaceDE w:val="0"/>
        <w:autoSpaceDN w:val="0"/>
        <w:adjustRightInd w:val="0"/>
        <w:jc w:val="both"/>
        <w:rPr>
          <w:rFonts w:ascii="Arial" w:hAnsi="Arial" w:cs="Arial"/>
          <w:noProof w:val="0"/>
        </w:rPr>
      </w:pPr>
    </w:p>
    <w:p w:rsidR="00A03360" w:rsidRDefault="00A03360" w:rsidP="00947C96">
      <w:pPr>
        <w:autoSpaceDE w:val="0"/>
        <w:autoSpaceDN w:val="0"/>
        <w:adjustRightInd w:val="0"/>
        <w:jc w:val="both"/>
        <w:rPr>
          <w:rFonts w:ascii="Arial" w:hAnsi="Arial" w:cs="Arial"/>
          <w:noProof w:val="0"/>
        </w:rPr>
      </w:pPr>
    </w:p>
    <w:p w:rsidR="00947C96" w:rsidRDefault="00A03360" w:rsidP="00947C96">
      <w:pPr>
        <w:autoSpaceDE w:val="0"/>
        <w:autoSpaceDN w:val="0"/>
        <w:adjustRightInd w:val="0"/>
        <w:jc w:val="both"/>
        <w:rPr>
          <w:rFonts w:ascii="Arial" w:hAnsi="Arial" w:cs="Arial"/>
          <w:noProof w:val="0"/>
        </w:rPr>
      </w:pPr>
      <w:del w:id="282" w:author="GerardCastle" w:date="2012-11-08T11:00:00Z">
        <w:r w:rsidDel="00BA47F3">
          <w:rPr>
            <w:rFonts w:cs="Calibri"/>
            <w:lang w:eastAsia="es-MX"/>
          </w:rPr>
          <w:drawing>
            <wp:inline distT="0" distB="0" distL="0" distR="0" wp14:anchorId="6FD65E3B" wp14:editId="0DE9F313">
              <wp:extent cx="4950069" cy="5616524"/>
              <wp:effectExtent l="0" t="0" r="3175" b="3810"/>
              <wp:docPr id="17" name="Imagen 17" descr="C:\Users\Hp\Pictures\celula.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agen 1" descr="C:\Users\Hp\Pictures\celula..png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52397" cy="561916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  <w:ins w:id="283" w:author="GerardCastle" w:date="2012-11-08T11:19:00Z">
        <w:r w:rsidR="004A09F8">
          <w:rPr>
            <w:rFonts w:ascii="Arial" w:hAnsi="Arial" w:cs="Arial"/>
            <w:lang w:eastAsia="es-MX"/>
          </w:rPr>
          <w:drawing>
            <wp:inline distT="0" distB="0" distL="0" distR="0">
              <wp:extent cx="5892460" cy="4200525"/>
              <wp:effectExtent l="0" t="0" r="0" b="0"/>
              <wp:docPr id="21" name="0 Image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iologiacel.jpg"/>
                      <pic:cNvPicPr/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07505" cy="42112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:rsidR="00947C96" w:rsidRDefault="00947C96" w:rsidP="00947C96">
      <w:pPr>
        <w:autoSpaceDE w:val="0"/>
        <w:autoSpaceDN w:val="0"/>
        <w:adjustRightInd w:val="0"/>
        <w:jc w:val="both"/>
        <w:rPr>
          <w:rFonts w:ascii="Arial" w:hAnsi="Arial" w:cs="Arial"/>
          <w:noProof w:val="0"/>
        </w:rPr>
      </w:pPr>
    </w:p>
    <w:p w:rsidR="00947C96" w:rsidRDefault="00947C96" w:rsidP="00947C96">
      <w:pPr>
        <w:autoSpaceDE w:val="0"/>
        <w:autoSpaceDN w:val="0"/>
        <w:adjustRightInd w:val="0"/>
        <w:jc w:val="both"/>
        <w:rPr>
          <w:rFonts w:ascii="Arial" w:hAnsi="Arial" w:cs="Arial"/>
          <w:noProof w:val="0"/>
        </w:rPr>
      </w:pPr>
    </w:p>
    <w:p w:rsidR="00947C96" w:rsidRDefault="00947C96" w:rsidP="00947C96">
      <w:pPr>
        <w:autoSpaceDE w:val="0"/>
        <w:autoSpaceDN w:val="0"/>
        <w:adjustRightInd w:val="0"/>
        <w:jc w:val="both"/>
        <w:rPr>
          <w:rFonts w:ascii="Arial" w:hAnsi="Arial" w:cs="Arial"/>
          <w:noProof w:val="0"/>
        </w:rPr>
      </w:pPr>
    </w:p>
    <w:p w:rsidR="009142F9" w:rsidDel="00BA47F3" w:rsidRDefault="009142F9" w:rsidP="00A03360">
      <w:pPr>
        <w:autoSpaceDE w:val="0"/>
        <w:autoSpaceDN w:val="0"/>
        <w:adjustRightInd w:val="0"/>
        <w:jc w:val="both"/>
        <w:rPr>
          <w:del w:id="284" w:author="GerardCastle" w:date="2012-11-07T11:15:00Z"/>
          <w:rFonts w:ascii="Arial" w:hAnsi="Arial" w:cs="Arial"/>
          <w:noProof w:val="0"/>
        </w:rPr>
      </w:pPr>
    </w:p>
    <w:p w:rsidR="00BA47F3" w:rsidRDefault="00BA47F3" w:rsidP="00A03360">
      <w:pPr>
        <w:autoSpaceDE w:val="0"/>
        <w:autoSpaceDN w:val="0"/>
        <w:adjustRightInd w:val="0"/>
        <w:jc w:val="both"/>
        <w:rPr>
          <w:ins w:id="285" w:author="GerardCastle" w:date="2012-11-08T11:00:00Z"/>
          <w:rFonts w:ascii="Arial" w:hAnsi="Arial" w:cs="Arial"/>
          <w:noProof w:val="0"/>
        </w:rPr>
      </w:pPr>
    </w:p>
    <w:p w:rsidR="00BA47F3" w:rsidRDefault="00BA47F3" w:rsidP="00A03360">
      <w:pPr>
        <w:autoSpaceDE w:val="0"/>
        <w:autoSpaceDN w:val="0"/>
        <w:adjustRightInd w:val="0"/>
        <w:jc w:val="both"/>
        <w:rPr>
          <w:ins w:id="286" w:author="GerardCastle" w:date="2012-11-08T11:16:00Z"/>
          <w:rFonts w:ascii="Arial" w:hAnsi="Arial" w:cs="Arial"/>
          <w:noProof w:val="0"/>
        </w:rPr>
      </w:pPr>
    </w:p>
    <w:p w:rsidR="004A09F8" w:rsidRDefault="004A09F8" w:rsidP="00A03360">
      <w:pPr>
        <w:autoSpaceDE w:val="0"/>
        <w:autoSpaceDN w:val="0"/>
        <w:adjustRightInd w:val="0"/>
        <w:jc w:val="both"/>
        <w:rPr>
          <w:ins w:id="287" w:author="GerardCastle" w:date="2012-11-08T11:00:00Z"/>
          <w:rFonts w:ascii="Arial" w:hAnsi="Arial" w:cs="Arial"/>
          <w:noProof w:val="0"/>
        </w:rPr>
      </w:pPr>
    </w:p>
    <w:p w:rsidR="00BA47F3" w:rsidRDefault="00BA47F3" w:rsidP="00A03360">
      <w:pPr>
        <w:autoSpaceDE w:val="0"/>
        <w:autoSpaceDN w:val="0"/>
        <w:adjustRightInd w:val="0"/>
        <w:jc w:val="both"/>
        <w:rPr>
          <w:ins w:id="288" w:author="GerardCastle" w:date="2012-11-08T11:00:00Z"/>
          <w:rFonts w:ascii="Arial" w:hAnsi="Arial" w:cs="Arial"/>
          <w:noProof w:val="0"/>
        </w:rPr>
      </w:pPr>
    </w:p>
    <w:p w:rsidR="00BA47F3" w:rsidRDefault="00BA47F3" w:rsidP="00A03360">
      <w:pPr>
        <w:autoSpaceDE w:val="0"/>
        <w:autoSpaceDN w:val="0"/>
        <w:adjustRightInd w:val="0"/>
        <w:jc w:val="both"/>
        <w:rPr>
          <w:ins w:id="289" w:author="GerardCastle" w:date="2012-11-08T11:20:00Z"/>
          <w:rFonts w:ascii="Arial" w:hAnsi="Arial" w:cs="Arial"/>
          <w:noProof w:val="0"/>
        </w:rPr>
      </w:pPr>
    </w:p>
    <w:p w:rsidR="004A09F8" w:rsidRDefault="004A09F8" w:rsidP="00A03360">
      <w:pPr>
        <w:autoSpaceDE w:val="0"/>
        <w:autoSpaceDN w:val="0"/>
        <w:adjustRightInd w:val="0"/>
        <w:jc w:val="both"/>
        <w:rPr>
          <w:ins w:id="290" w:author="GerardCastle" w:date="2012-11-08T11:00:00Z"/>
          <w:rFonts w:ascii="Arial" w:hAnsi="Arial" w:cs="Arial"/>
          <w:noProof w:val="0"/>
        </w:rPr>
      </w:pPr>
    </w:p>
    <w:p w:rsidR="004623A8" w:rsidDel="002805ED" w:rsidRDefault="004623A8" w:rsidP="00A03360">
      <w:pPr>
        <w:autoSpaceDE w:val="0"/>
        <w:autoSpaceDN w:val="0"/>
        <w:adjustRightInd w:val="0"/>
        <w:jc w:val="both"/>
        <w:rPr>
          <w:del w:id="291" w:author="GerardCastle" w:date="2012-11-07T11:15:00Z"/>
          <w:rFonts w:ascii="Arial" w:hAnsi="Arial" w:cs="Arial"/>
          <w:noProof w:val="0"/>
        </w:rPr>
      </w:pPr>
    </w:p>
    <w:p w:rsidR="008C2B59" w:rsidDel="002805ED" w:rsidRDefault="008C2B59" w:rsidP="00A03360">
      <w:pPr>
        <w:autoSpaceDE w:val="0"/>
        <w:autoSpaceDN w:val="0"/>
        <w:adjustRightInd w:val="0"/>
        <w:jc w:val="both"/>
        <w:rPr>
          <w:del w:id="292" w:author="GerardCastle" w:date="2012-11-07T11:15:00Z"/>
          <w:rFonts w:ascii="Arial" w:hAnsi="Arial" w:cs="Arial"/>
          <w:noProof w:val="0"/>
        </w:rPr>
      </w:pPr>
    </w:p>
    <w:p w:rsidR="008C2B59" w:rsidDel="002805ED" w:rsidRDefault="008C2B59" w:rsidP="00A03360">
      <w:pPr>
        <w:autoSpaceDE w:val="0"/>
        <w:autoSpaceDN w:val="0"/>
        <w:adjustRightInd w:val="0"/>
        <w:jc w:val="both"/>
        <w:rPr>
          <w:del w:id="293" w:author="GerardCastle" w:date="2012-11-07T11:15:00Z"/>
          <w:rFonts w:ascii="Arial" w:hAnsi="Arial" w:cs="Arial"/>
          <w:noProof w:val="0"/>
        </w:rPr>
      </w:pPr>
    </w:p>
    <w:p w:rsidR="008C2B59" w:rsidRPr="00A03360" w:rsidRDefault="008C2B59" w:rsidP="00A03360">
      <w:pPr>
        <w:autoSpaceDE w:val="0"/>
        <w:autoSpaceDN w:val="0"/>
        <w:adjustRightInd w:val="0"/>
        <w:jc w:val="both"/>
        <w:rPr>
          <w:rFonts w:ascii="Arial" w:hAnsi="Arial" w:cs="Arial"/>
          <w:noProof w:val="0"/>
        </w:rPr>
      </w:pPr>
    </w:p>
    <w:p w:rsidR="00947C96" w:rsidRPr="008C2B59" w:rsidRDefault="00947C96" w:rsidP="008C2B59">
      <w:pPr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  <w:r w:rsidRPr="008C2B59">
        <w:rPr>
          <w:rFonts w:ascii="Arial" w:hAnsi="Arial" w:cs="Arial"/>
          <w:b/>
          <w:bCs/>
          <w:noProof w:val="0"/>
        </w:rPr>
        <w:lastRenderedPageBreak/>
        <w:t>CONTENIDO</w:t>
      </w:r>
    </w:p>
    <w:p w:rsidR="00947C96" w:rsidRDefault="00947C96" w:rsidP="00947C96">
      <w:pPr>
        <w:autoSpaceDE w:val="0"/>
        <w:autoSpaceDN w:val="0"/>
        <w:adjustRightInd w:val="0"/>
        <w:spacing w:line="240" w:lineRule="auto"/>
        <w:ind w:left="480"/>
        <w:rPr>
          <w:rFonts w:ascii="Arial" w:hAnsi="Arial" w:cs="Arial"/>
          <w:b/>
          <w:bCs/>
          <w:noProof w:val="0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21"/>
        <w:gridCol w:w="1692"/>
        <w:gridCol w:w="2837"/>
        <w:gridCol w:w="1523"/>
        <w:gridCol w:w="2192"/>
        <w:tblGridChange w:id="294">
          <w:tblGrid>
            <w:gridCol w:w="108"/>
            <w:gridCol w:w="1713"/>
            <w:gridCol w:w="108"/>
            <w:gridCol w:w="1584"/>
            <w:gridCol w:w="108"/>
            <w:gridCol w:w="2729"/>
            <w:gridCol w:w="108"/>
            <w:gridCol w:w="1415"/>
            <w:gridCol w:w="2192"/>
            <w:gridCol w:w="108"/>
          </w:tblGrid>
        </w:tblGridChange>
      </w:tblGrid>
      <w:tr w:rsidR="00947C96" w:rsidRPr="009D7D0D" w:rsidTr="0072729E">
        <w:trPr>
          <w:trHeight w:val="278"/>
        </w:trPr>
        <w:tc>
          <w:tcPr>
            <w:tcW w:w="182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  <w:t xml:space="preserve">Unidad </w:t>
            </w:r>
          </w:p>
        </w:tc>
        <w:tc>
          <w:tcPr>
            <w:tcW w:w="16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  <w:t>Objetivo</w:t>
            </w: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  <w:t>Específico</w:t>
            </w:r>
          </w:p>
        </w:tc>
        <w:tc>
          <w:tcPr>
            <w:tcW w:w="283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  <w:t>Contenido Temático/Actividades de aprendizaje</w:t>
            </w:r>
          </w:p>
        </w:tc>
        <w:tc>
          <w:tcPr>
            <w:tcW w:w="37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  <w:t>Bibliografía</w:t>
            </w:r>
          </w:p>
        </w:tc>
      </w:tr>
      <w:tr w:rsidR="00947C96" w:rsidRPr="009D7D0D" w:rsidTr="00621C23">
        <w:tblPrEx>
          <w:tblW w:w="10065" w:type="dxa"/>
          <w:tblInd w:w="108" w:type="dxa"/>
          <w:tblLayout w:type="fixed"/>
          <w:tblLook w:val="0000" w:firstRow="0" w:lastRow="0" w:firstColumn="0" w:lastColumn="0" w:noHBand="0" w:noVBand="0"/>
          <w:tblPrExChange w:id="295" w:author="GerardCastle" w:date="2012-11-07T11:25:00Z">
            <w:tblPrEx>
              <w:tblW w:w="10065" w:type="dxa"/>
              <w:tblInd w:w="108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278"/>
          <w:trPrChange w:id="296" w:author="GerardCastle" w:date="2012-11-07T11:25:00Z">
            <w:trPr>
              <w:gridAfter w:val="0"/>
              <w:trHeight w:val="278"/>
            </w:trPr>
          </w:trPrChange>
        </w:trPr>
        <w:tc>
          <w:tcPr>
            <w:tcW w:w="1821" w:type="dxa"/>
            <w:vMerge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CCCCCC"/>
            <w:vAlign w:val="center"/>
            <w:tcPrChange w:id="297" w:author="GerardCastle" w:date="2012-11-07T11:25:00Z">
              <w:tcPr>
                <w:tcW w:w="1821" w:type="dxa"/>
                <w:gridSpan w:val="2"/>
                <w:vMerge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auto" w:fill="CCCCCC"/>
                <w:vAlign w:val="center"/>
              </w:tcPr>
            </w:tcPrChange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</w:rPr>
            </w:pPr>
          </w:p>
        </w:tc>
        <w:tc>
          <w:tcPr>
            <w:tcW w:w="16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  <w:tcPrChange w:id="298" w:author="GerardCastle" w:date="2012-11-07T11:25:00Z">
              <w:tcPr>
                <w:tcW w:w="1692" w:type="dxa"/>
                <w:gridSpan w:val="2"/>
                <w:vMerge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auto" w:fill="CCCCCC"/>
                <w:vAlign w:val="center"/>
              </w:tcPr>
            </w:tcPrChange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</w:rPr>
            </w:pPr>
          </w:p>
        </w:tc>
        <w:tc>
          <w:tcPr>
            <w:tcW w:w="283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  <w:tcPrChange w:id="299" w:author="GerardCastle" w:date="2012-11-07T11:25:00Z">
              <w:tcPr>
                <w:tcW w:w="2837" w:type="dxa"/>
                <w:gridSpan w:val="2"/>
                <w:vMerge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auto" w:fill="CCCCCC"/>
                <w:vAlign w:val="center"/>
              </w:tcPr>
            </w:tcPrChange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</w:rPr>
            </w:pPr>
          </w:p>
        </w:tc>
        <w:tc>
          <w:tcPr>
            <w:tcW w:w="1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  <w:tcPrChange w:id="300" w:author="GerardCastle" w:date="2012-11-07T11:25:00Z">
              <w:tcPr>
                <w:tcW w:w="1523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auto" w:fill="CCCCCC"/>
                <w:vAlign w:val="center"/>
              </w:tcPr>
            </w:tcPrChange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  <w:t>Básica</w:t>
            </w: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  <w:tcPrChange w:id="301" w:author="GerardCastle" w:date="2012-11-07T11:25:00Z">
              <w:tcPr>
                <w:tcW w:w="2192" w:type="dxa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auto" w:fill="CCCCCC"/>
                <w:vAlign w:val="center"/>
              </w:tcPr>
            </w:tcPrChange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  <w:sz w:val="24"/>
                <w:szCs w:val="24"/>
              </w:rPr>
              <w:t>Complementaria</w:t>
            </w:r>
          </w:p>
        </w:tc>
      </w:tr>
      <w:tr w:rsidR="00947C96" w:rsidRPr="009D7D0D" w:rsidTr="00621C23">
        <w:tblPrEx>
          <w:tblW w:w="10065" w:type="dxa"/>
          <w:tblInd w:w="108" w:type="dxa"/>
          <w:tblLayout w:type="fixed"/>
          <w:tblLook w:val="0000" w:firstRow="0" w:lastRow="0" w:firstColumn="0" w:lastColumn="0" w:noHBand="0" w:noVBand="0"/>
          <w:tblPrExChange w:id="302" w:author="GerardCastle" w:date="2012-11-07T11:25:00Z">
            <w:tblPrEx>
              <w:tblW w:w="10065" w:type="dxa"/>
              <w:tblInd w:w="108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1"/>
          <w:trPrChange w:id="303" w:author="GerardCastle" w:date="2012-11-07T11:25:00Z">
            <w:trPr>
              <w:gridAfter w:val="0"/>
              <w:trHeight w:val="1"/>
            </w:trPr>
          </w:trPrChange>
        </w:trPr>
        <w:tc>
          <w:tcPr>
            <w:tcW w:w="18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PrChange w:id="304" w:author="GerardCastle" w:date="2012-11-07T11:25:00Z">
              <w:tcPr>
                <w:tcW w:w="1821" w:type="dxa"/>
                <w:gridSpan w:val="2"/>
                <w:vMerge w:val="restart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947C96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  <w:p w:rsidR="00947C96" w:rsidRPr="00B223CA" w:rsidRDefault="008E3A0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ins w:id="305" w:author="GerardCastle" w:date="2012-11-08T11:20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I.</w:t>
              </w:r>
            </w:ins>
            <w:del w:id="306" w:author="GerardCastle" w:date="2012-11-08T11:20:00Z">
              <w:r w:rsidR="0029155D" w:rsidDel="008E3A09">
                <w:rPr>
                  <w:rFonts w:ascii="Arial" w:hAnsi="Arial" w:cs="Arial"/>
                  <w:noProof w:val="0"/>
                  <w:sz w:val="18"/>
                  <w:szCs w:val="18"/>
                </w:rPr>
                <w:delText>1</w:delText>
              </w:r>
            </w:del>
            <w:r w:rsidR="0029155D">
              <w:rPr>
                <w:rFonts w:ascii="Arial" w:hAnsi="Arial" w:cs="Arial"/>
                <w:noProof w:val="0"/>
                <w:sz w:val="18"/>
                <w:szCs w:val="18"/>
              </w:rPr>
              <w:t xml:space="preserve"> </w:t>
            </w:r>
            <w:r w:rsidR="00947C96" w:rsidRPr="00B223CA">
              <w:rPr>
                <w:rFonts w:ascii="Arial" w:hAnsi="Arial" w:cs="Arial"/>
                <w:noProof w:val="0"/>
                <w:sz w:val="18"/>
                <w:szCs w:val="18"/>
              </w:rPr>
              <w:t>Evolución</w:t>
            </w:r>
            <w:r w:rsidR="0029155D">
              <w:rPr>
                <w:rFonts w:ascii="Arial" w:hAnsi="Arial" w:cs="Arial"/>
                <w:noProof w:val="0"/>
                <w:sz w:val="18"/>
                <w:szCs w:val="18"/>
              </w:rPr>
              <w:t xml:space="preserve"> de la</w:t>
            </w:r>
          </w:p>
          <w:p w:rsidR="00947C96" w:rsidRPr="00B223CA" w:rsidRDefault="0029155D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noProof w:val="0"/>
                <w:sz w:val="18"/>
                <w:szCs w:val="18"/>
              </w:rPr>
              <w:t>célula</w:t>
            </w:r>
            <w:proofErr w:type="gramEnd"/>
            <w:r w:rsidR="00947C96" w:rsidRPr="00B223CA">
              <w:rPr>
                <w:rFonts w:ascii="Arial" w:hAnsi="Arial" w:cs="Arial"/>
                <w:noProof w:val="0"/>
                <w:sz w:val="18"/>
                <w:szCs w:val="18"/>
              </w:rPr>
              <w:t>.</w:t>
            </w: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Del="003F7B4D" w:rsidRDefault="00350170" w:rsidP="004623A8">
            <w:pPr>
              <w:jc w:val="both"/>
              <w:rPr>
                <w:del w:id="307" w:author="GerardCastle" w:date="2012-11-07T11:01:00Z"/>
                <w:rFonts w:ascii="Arial" w:hAnsi="Arial" w:cs="Arial"/>
              </w:rPr>
            </w:pPr>
            <w:ins w:id="308" w:author="Carmen Larios" w:date="2012-09-26T11:59:00Z">
              <w:del w:id="309" w:author="GerardCastle" w:date="2012-11-07T11:01:00Z">
                <w:r w:rsidDel="003F7B4D">
                  <w:rPr>
                    <w:rFonts w:ascii="Arial" w:hAnsi="Arial" w:cs="Arial"/>
                  </w:rPr>
                  <w:delText>INCLUIR LINEA DIVISORIA ENTRE UNIDES!.</w:delText>
                </w:r>
              </w:del>
            </w:ins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B223CA" w:rsidRDefault="00B223CA" w:rsidP="004623A8">
            <w:pPr>
              <w:jc w:val="both"/>
              <w:rPr>
                <w:rFonts w:ascii="Arial" w:hAnsi="Arial" w:cs="Arial"/>
              </w:rPr>
            </w:pPr>
          </w:p>
          <w:p w:rsidR="00B223CA" w:rsidDel="00621C23" w:rsidRDefault="00B223CA" w:rsidP="004623A8">
            <w:pPr>
              <w:jc w:val="both"/>
              <w:rPr>
                <w:del w:id="310" w:author="GerardCastle" w:date="2012-11-07T11:27:00Z"/>
                <w:rFonts w:ascii="Arial" w:hAnsi="Arial" w:cs="Arial"/>
                <w:sz w:val="18"/>
                <w:szCs w:val="18"/>
              </w:rPr>
            </w:pPr>
          </w:p>
          <w:p w:rsidR="001B350D" w:rsidDel="00621C23" w:rsidRDefault="001B350D" w:rsidP="004623A8">
            <w:pPr>
              <w:jc w:val="both"/>
              <w:rPr>
                <w:del w:id="311" w:author="GerardCastle" w:date="2012-11-07T11:27:00Z"/>
                <w:rFonts w:ascii="Arial" w:hAnsi="Arial" w:cs="Arial"/>
                <w:sz w:val="18"/>
                <w:szCs w:val="18"/>
              </w:rPr>
            </w:pPr>
          </w:p>
          <w:p w:rsidR="001B350D" w:rsidDel="00621C23" w:rsidRDefault="001B350D" w:rsidP="004623A8">
            <w:pPr>
              <w:jc w:val="both"/>
              <w:rPr>
                <w:del w:id="312" w:author="GerardCastle" w:date="2012-11-07T11:27:00Z"/>
                <w:rFonts w:ascii="Arial" w:hAnsi="Arial" w:cs="Arial"/>
                <w:sz w:val="18"/>
                <w:szCs w:val="18"/>
              </w:rPr>
            </w:pPr>
          </w:p>
          <w:p w:rsidR="00033E7F" w:rsidDel="00621C23" w:rsidRDefault="00033E7F" w:rsidP="004623A8">
            <w:pPr>
              <w:jc w:val="both"/>
              <w:rPr>
                <w:del w:id="313" w:author="GerardCastle" w:date="2012-11-07T11:27:00Z"/>
                <w:rFonts w:ascii="Arial" w:hAnsi="Arial" w:cs="Arial"/>
                <w:sz w:val="18"/>
                <w:szCs w:val="18"/>
              </w:rPr>
            </w:pPr>
          </w:p>
          <w:p w:rsidR="00033E7F" w:rsidDel="00621C23" w:rsidRDefault="00033E7F" w:rsidP="004623A8">
            <w:pPr>
              <w:jc w:val="both"/>
              <w:rPr>
                <w:del w:id="314" w:author="GerardCastle" w:date="2012-11-07T11:27:00Z"/>
                <w:rFonts w:ascii="Arial" w:hAnsi="Arial" w:cs="Arial"/>
                <w:sz w:val="18"/>
                <w:szCs w:val="18"/>
              </w:rPr>
            </w:pPr>
          </w:p>
          <w:p w:rsidR="00033E7F" w:rsidDel="00621C23" w:rsidRDefault="00033E7F" w:rsidP="004623A8">
            <w:pPr>
              <w:jc w:val="both"/>
              <w:rPr>
                <w:del w:id="315" w:author="GerardCastle" w:date="2012-11-07T11:27:00Z"/>
                <w:rFonts w:ascii="Arial" w:hAnsi="Arial" w:cs="Arial"/>
                <w:sz w:val="18"/>
                <w:szCs w:val="18"/>
              </w:rPr>
            </w:pPr>
          </w:p>
          <w:p w:rsidR="00033E7F" w:rsidDel="00621C23" w:rsidRDefault="00033E7F" w:rsidP="004623A8">
            <w:pPr>
              <w:jc w:val="both"/>
              <w:rPr>
                <w:del w:id="316" w:author="GerardCastle" w:date="2012-11-07T11:27:00Z"/>
                <w:rFonts w:ascii="Arial" w:hAnsi="Arial" w:cs="Arial"/>
                <w:sz w:val="18"/>
                <w:szCs w:val="18"/>
              </w:rPr>
            </w:pPr>
          </w:p>
          <w:p w:rsidR="00033E7F" w:rsidDel="00621C23" w:rsidRDefault="00033E7F" w:rsidP="004623A8">
            <w:pPr>
              <w:jc w:val="both"/>
              <w:rPr>
                <w:del w:id="317" w:author="GerardCastle" w:date="2012-11-07T11:27:00Z"/>
                <w:rFonts w:ascii="Arial" w:hAnsi="Arial" w:cs="Arial"/>
                <w:sz w:val="18"/>
                <w:szCs w:val="18"/>
              </w:rPr>
            </w:pPr>
          </w:p>
          <w:p w:rsidR="00033E7F" w:rsidDel="00621C23" w:rsidRDefault="00033E7F" w:rsidP="004623A8">
            <w:pPr>
              <w:jc w:val="both"/>
              <w:rPr>
                <w:del w:id="318" w:author="GerardCastle" w:date="2012-11-07T11:27:00Z"/>
                <w:rFonts w:ascii="Arial" w:hAnsi="Arial" w:cs="Arial"/>
                <w:sz w:val="18"/>
                <w:szCs w:val="18"/>
              </w:rPr>
            </w:pPr>
          </w:p>
          <w:p w:rsidR="00033E7F" w:rsidDel="00621C23" w:rsidRDefault="00033E7F" w:rsidP="004623A8">
            <w:pPr>
              <w:jc w:val="both"/>
              <w:rPr>
                <w:del w:id="319" w:author="GerardCastle" w:date="2012-11-07T11:27:00Z"/>
                <w:rFonts w:ascii="Arial" w:hAnsi="Arial" w:cs="Arial"/>
                <w:sz w:val="18"/>
                <w:szCs w:val="18"/>
              </w:rPr>
            </w:pPr>
          </w:p>
          <w:p w:rsidR="00033E7F" w:rsidRDefault="00033E7F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47C96" w:rsidRPr="008E3A09" w:rsidRDefault="008E3A09" w:rsidP="008E3A09">
            <w:pPr>
              <w:jc w:val="both"/>
              <w:rPr>
                <w:rFonts w:ascii="Arial" w:hAnsi="Arial" w:cs="Arial"/>
                <w:sz w:val="18"/>
                <w:szCs w:val="18"/>
                <w:rPrChange w:id="320" w:author="GerardCastle" w:date="2012-11-08T11:20:00Z">
                  <w:rPr/>
                </w:rPrChange>
              </w:rPr>
              <w:pPrChange w:id="321" w:author="GerardCastle" w:date="2012-11-08T11:20:00Z">
                <w:pPr>
                  <w:pStyle w:val="Prrafodelista"/>
                  <w:numPr>
                    <w:numId w:val="13"/>
                  </w:numPr>
                  <w:ind w:hanging="360"/>
                  <w:jc w:val="both"/>
                </w:pPr>
              </w:pPrChange>
            </w:pPr>
            <w:ins w:id="322" w:author="GerardCastle" w:date="2012-11-08T11:20:00Z">
              <w:r>
                <w:rPr>
                  <w:rFonts w:ascii="Arial" w:hAnsi="Arial" w:cs="Arial"/>
                  <w:sz w:val="18"/>
                  <w:szCs w:val="18"/>
                </w:rPr>
                <w:t>II.</w:t>
              </w:r>
            </w:ins>
            <w:r w:rsidR="0029155D" w:rsidRPr="008E3A09">
              <w:rPr>
                <w:rFonts w:ascii="Arial" w:hAnsi="Arial" w:cs="Arial"/>
                <w:sz w:val="18"/>
                <w:szCs w:val="18"/>
                <w:rPrChange w:id="323" w:author="GerardCastle" w:date="2012-11-08T11:20:00Z">
                  <w:rPr/>
                </w:rPrChange>
              </w:rPr>
              <w:t xml:space="preserve"> Métodos básicos para el estudio de la célula.</w:t>
            </w:r>
          </w:p>
          <w:p w:rsidR="0029155D" w:rsidRDefault="0029155D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9155D" w:rsidRPr="00B223CA" w:rsidRDefault="0029155D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ins w:id="324" w:author="GerardCastle" w:date="2012-11-08T11:21:00Z"/>
                <w:rFonts w:ascii="Arial" w:hAnsi="Arial" w:cs="Arial"/>
                <w:sz w:val="18"/>
                <w:szCs w:val="18"/>
              </w:rPr>
            </w:pPr>
          </w:p>
          <w:p w:rsidR="008E3A09" w:rsidRDefault="008E3A09" w:rsidP="004623A8">
            <w:pPr>
              <w:jc w:val="both"/>
              <w:rPr>
                <w:ins w:id="325" w:author="GerardCastle" w:date="2012-11-08T11:21:00Z"/>
                <w:rFonts w:ascii="Arial" w:hAnsi="Arial" w:cs="Arial"/>
                <w:sz w:val="18"/>
                <w:szCs w:val="18"/>
              </w:rPr>
            </w:pPr>
          </w:p>
          <w:p w:rsidR="008E3A09" w:rsidRDefault="008E3A09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Pr="008E3A09" w:rsidRDefault="008E3A09" w:rsidP="008E3A09">
            <w:pPr>
              <w:jc w:val="both"/>
              <w:rPr>
                <w:rFonts w:ascii="Arial" w:hAnsi="Arial" w:cs="Arial"/>
                <w:sz w:val="18"/>
                <w:szCs w:val="18"/>
                <w:rPrChange w:id="326" w:author="GerardCastle" w:date="2012-11-08T11:21:00Z">
                  <w:rPr/>
                </w:rPrChange>
              </w:rPr>
              <w:pPrChange w:id="327" w:author="GerardCastle" w:date="2012-11-08T11:21:00Z">
                <w:pPr>
                  <w:jc w:val="both"/>
                </w:pPr>
              </w:pPrChange>
            </w:pPr>
            <w:ins w:id="328" w:author="GerardCastle" w:date="2012-11-08T11:21:00Z">
              <w:r>
                <w:rPr>
                  <w:rFonts w:ascii="Arial" w:hAnsi="Arial" w:cs="Arial"/>
                  <w:sz w:val="18"/>
                  <w:szCs w:val="18"/>
                </w:rPr>
                <w:t>III.</w:t>
              </w:r>
            </w:ins>
            <w:del w:id="329" w:author="GerardCastle" w:date="2012-11-07T11:31:00Z">
              <w:r w:rsidR="001D4AB4" w:rsidRPr="008E3A09" w:rsidDel="00621C23">
                <w:rPr>
                  <w:rFonts w:ascii="Arial" w:hAnsi="Arial" w:cs="Arial"/>
                  <w:sz w:val="18"/>
                  <w:szCs w:val="18"/>
                  <w:rPrChange w:id="330" w:author="GerardCastle" w:date="2012-11-08T11:21:00Z">
                    <w:rPr/>
                  </w:rPrChange>
                </w:rPr>
                <w:delText>3</w:delText>
              </w:r>
              <w:r w:rsidR="00033E7F" w:rsidRPr="008E3A09" w:rsidDel="00621C23">
                <w:rPr>
                  <w:rFonts w:ascii="Arial" w:hAnsi="Arial" w:cs="Arial"/>
                  <w:sz w:val="18"/>
                  <w:szCs w:val="18"/>
                  <w:rPrChange w:id="331" w:author="GerardCastle" w:date="2012-11-08T11:21:00Z">
                    <w:rPr/>
                  </w:rPrChange>
                </w:rPr>
                <w:delText xml:space="preserve"> </w:delText>
              </w:r>
            </w:del>
            <w:r w:rsidR="00033E7F" w:rsidRPr="008E3A09">
              <w:rPr>
                <w:rFonts w:ascii="Arial" w:hAnsi="Arial" w:cs="Arial"/>
                <w:sz w:val="18"/>
                <w:szCs w:val="18"/>
                <w:rPrChange w:id="332" w:author="GerardCastle" w:date="2012-11-08T11:21:00Z">
                  <w:rPr/>
                </w:rPrChange>
              </w:rPr>
              <w:t>M</w:t>
            </w:r>
            <w:r w:rsidR="00E36A9B" w:rsidRPr="008E3A09">
              <w:rPr>
                <w:rFonts w:ascii="Arial" w:hAnsi="Arial" w:cs="Arial"/>
                <w:sz w:val="18"/>
                <w:szCs w:val="18"/>
                <w:rPrChange w:id="333" w:author="GerardCastle" w:date="2012-11-08T11:21:00Z">
                  <w:rPr/>
                </w:rPrChange>
              </w:rPr>
              <w:t>embrana celular.</w:t>
            </w: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6A9B" w:rsidRDefault="00E36A9B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4AB4" w:rsidRDefault="001D4AB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4AB4" w:rsidRDefault="001D4AB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A1C47" w:rsidRDefault="000A1C47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A1C47" w:rsidRDefault="000A1C47" w:rsidP="004623A8">
            <w:pPr>
              <w:jc w:val="both"/>
              <w:rPr>
                <w:ins w:id="334" w:author="GerardCastle" w:date="2012-11-07T11:38:00Z"/>
                <w:rFonts w:ascii="Arial" w:hAnsi="Arial" w:cs="Arial"/>
                <w:sz w:val="18"/>
                <w:szCs w:val="18"/>
              </w:rPr>
            </w:pPr>
          </w:p>
          <w:p w:rsidR="00C95606" w:rsidRDefault="00C95606" w:rsidP="004623A8">
            <w:pPr>
              <w:jc w:val="both"/>
              <w:rPr>
                <w:ins w:id="335" w:author="GerardCastle" w:date="2012-11-07T11:38:00Z"/>
                <w:rFonts w:ascii="Arial" w:hAnsi="Arial" w:cs="Arial"/>
                <w:sz w:val="18"/>
                <w:szCs w:val="18"/>
              </w:rPr>
            </w:pPr>
          </w:p>
          <w:p w:rsidR="00C95606" w:rsidDel="007C4790" w:rsidRDefault="00C95606">
            <w:pPr>
              <w:pBdr>
                <w:bottom w:val="single" w:sz="4" w:space="0" w:color="000000"/>
              </w:pBdr>
              <w:jc w:val="both"/>
              <w:rPr>
                <w:del w:id="336" w:author="GerardCastle" w:date="2012-11-07T12:07:00Z"/>
                <w:rFonts w:ascii="Arial" w:hAnsi="Arial" w:cs="Arial"/>
                <w:sz w:val="18"/>
                <w:szCs w:val="18"/>
              </w:rPr>
              <w:pPrChange w:id="337" w:author="GerardCastle" w:date="2012-11-07T12:07:00Z">
                <w:pPr>
                  <w:jc w:val="both"/>
                </w:pPr>
              </w:pPrChange>
            </w:pPr>
          </w:p>
          <w:p w:rsidR="007C4790" w:rsidRDefault="007C4790" w:rsidP="004623A8">
            <w:pPr>
              <w:jc w:val="both"/>
              <w:rPr>
                <w:ins w:id="338" w:author="GerardCastle" w:date="2012-11-07T12:07:00Z"/>
                <w:rFonts w:ascii="Arial" w:hAnsi="Arial" w:cs="Arial"/>
                <w:sz w:val="18"/>
                <w:szCs w:val="18"/>
              </w:rPr>
            </w:pPr>
          </w:p>
          <w:p w:rsidR="000A1C47" w:rsidDel="007C4790" w:rsidRDefault="000A1C47">
            <w:pPr>
              <w:pBdr>
                <w:bottom w:val="single" w:sz="4" w:space="0" w:color="000000"/>
              </w:pBdr>
              <w:jc w:val="both"/>
              <w:rPr>
                <w:del w:id="339" w:author="GerardCastle" w:date="2012-11-07T12:06:00Z"/>
                <w:rFonts w:ascii="Arial" w:hAnsi="Arial" w:cs="Arial"/>
                <w:sz w:val="18"/>
                <w:szCs w:val="18"/>
              </w:rPr>
              <w:pPrChange w:id="340" w:author="GerardCastle" w:date="2012-11-07T12:07:00Z">
                <w:pPr>
                  <w:jc w:val="both"/>
                </w:pPr>
              </w:pPrChange>
            </w:pPr>
          </w:p>
          <w:p w:rsidR="007C4790" w:rsidRDefault="007C4790">
            <w:pPr>
              <w:pBdr>
                <w:bottom w:val="single" w:sz="4" w:space="0" w:color="000000"/>
              </w:pBdr>
              <w:jc w:val="both"/>
              <w:rPr>
                <w:ins w:id="341" w:author="GerardCastle" w:date="2012-11-07T12:06:00Z"/>
                <w:rFonts w:ascii="Arial" w:hAnsi="Arial" w:cs="Arial"/>
                <w:sz w:val="18"/>
                <w:szCs w:val="18"/>
              </w:rPr>
              <w:pPrChange w:id="342" w:author="GerardCastle" w:date="2012-11-07T12:07:00Z">
                <w:pPr>
                  <w:jc w:val="both"/>
                </w:pPr>
              </w:pPrChange>
            </w:pPr>
          </w:p>
          <w:p w:rsidR="007C4790" w:rsidRDefault="007C4790" w:rsidP="004623A8">
            <w:pPr>
              <w:jc w:val="both"/>
              <w:rPr>
                <w:ins w:id="343" w:author="GerardCastle" w:date="2012-11-07T12:06:00Z"/>
                <w:rFonts w:ascii="Arial" w:hAnsi="Arial" w:cs="Arial"/>
                <w:sz w:val="18"/>
                <w:szCs w:val="18"/>
              </w:rPr>
            </w:pPr>
          </w:p>
          <w:p w:rsidR="00947C96" w:rsidRDefault="008E3A09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ins w:id="344" w:author="GerardCastle" w:date="2012-11-08T11:21:00Z">
              <w:r>
                <w:rPr>
                  <w:rFonts w:ascii="Arial" w:hAnsi="Arial" w:cs="Arial"/>
                  <w:sz w:val="18"/>
                  <w:szCs w:val="18"/>
                </w:rPr>
                <w:t xml:space="preserve">IV. </w:t>
              </w:r>
            </w:ins>
            <w:del w:id="345" w:author="GerardCastle" w:date="2012-11-08T11:21:00Z">
              <w:r w:rsidR="001D4AB4" w:rsidDel="008E3A09">
                <w:rPr>
                  <w:rFonts w:ascii="Arial" w:hAnsi="Arial" w:cs="Arial"/>
                  <w:sz w:val="18"/>
                  <w:szCs w:val="18"/>
                </w:rPr>
                <w:delText>4</w:delText>
              </w:r>
            </w:del>
            <w:del w:id="346" w:author="GerardCastle" w:date="2012-11-07T11:39:00Z">
              <w:r w:rsidR="001D4AB4" w:rsidDel="00C95606">
                <w:rPr>
                  <w:rFonts w:ascii="Arial" w:hAnsi="Arial" w:cs="Arial"/>
                  <w:sz w:val="18"/>
                  <w:szCs w:val="18"/>
                </w:rPr>
                <w:delText xml:space="preserve"> </w:delText>
              </w:r>
            </w:del>
            <w:r w:rsidR="001D4AB4">
              <w:rPr>
                <w:rFonts w:ascii="Arial" w:hAnsi="Arial" w:cs="Arial"/>
                <w:sz w:val="18"/>
                <w:szCs w:val="18"/>
              </w:rPr>
              <w:t>Matriz extracelular</w:t>
            </w:r>
          </w:p>
          <w:p w:rsidR="001D4AB4" w:rsidRDefault="001D4AB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4AB4" w:rsidRDefault="001D4AB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4AB4" w:rsidRDefault="001D4AB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4AB4" w:rsidRDefault="001D4AB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4AB4" w:rsidRDefault="001D4AB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4AB4" w:rsidRDefault="001D4AB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75833" w:rsidRDefault="00B75833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75833" w:rsidRDefault="00B75833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75833" w:rsidRDefault="00B75833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75833" w:rsidRDefault="00B75833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75833" w:rsidRDefault="00B75833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75833" w:rsidRDefault="00B75833" w:rsidP="004623A8">
            <w:pPr>
              <w:jc w:val="both"/>
              <w:rPr>
                <w:ins w:id="347" w:author="GerardCastle" w:date="2012-11-07T12:12:00Z"/>
                <w:rFonts w:ascii="Arial" w:hAnsi="Arial" w:cs="Arial"/>
                <w:sz w:val="18"/>
                <w:szCs w:val="18"/>
              </w:rPr>
            </w:pPr>
          </w:p>
          <w:p w:rsidR="005E7DBC" w:rsidRDefault="005E7DBC" w:rsidP="004623A8">
            <w:pPr>
              <w:jc w:val="both"/>
              <w:rPr>
                <w:ins w:id="348" w:author="GerardCastle" w:date="2012-11-07T12:12:00Z"/>
                <w:rFonts w:ascii="Arial" w:hAnsi="Arial" w:cs="Arial"/>
                <w:sz w:val="18"/>
                <w:szCs w:val="18"/>
              </w:rPr>
            </w:pPr>
          </w:p>
          <w:p w:rsidR="005E7DBC" w:rsidRDefault="005E7DBC" w:rsidP="004623A8">
            <w:pPr>
              <w:jc w:val="both"/>
              <w:rPr>
                <w:ins w:id="349" w:author="GerardCastle" w:date="2012-11-07T12:12:00Z"/>
                <w:rFonts w:ascii="Arial" w:hAnsi="Arial" w:cs="Arial"/>
                <w:sz w:val="18"/>
                <w:szCs w:val="18"/>
              </w:rPr>
            </w:pPr>
          </w:p>
          <w:p w:rsidR="005E7DBC" w:rsidRDefault="005E7DBC" w:rsidP="004623A8">
            <w:pPr>
              <w:jc w:val="both"/>
              <w:rPr>
                <w:ins w:id="350" w:author="GerardCastle" w:date="2012-11-07T12:12:00Z"/>
                <w:rFonts w:ascii="Arial" w:hAnsi="Arial" w:cs="Arial"/>
                <w:sz w:val="18"/>
                <w:szCs w:val="18"/>
              </w:rPr>
            </w:pPr>
          </w:p>
          <w:p w:rsidR="005E7DBC" w:rsidRDefault="005E7DBC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5E7DBC" w:rsidRDefault="005E7DBC" w:rsidP="004623A8">
            <w:pPr>
              <w:jc w:val="both"/>
              <w:rPr>
                <w:ins w:id="351" w:author="GerardCastle" w:date="2012-11-07T12:13:00Z"/>
                <w:rFonts w:ascii="Arial" w:hAnsi="Arial" w:cs="Arial"/>
                <w:sz w:val="18"/>
                <w:szCs w:val="18"/>
              </w:rPr>
            </w:pPr>
          </w:p>
          <w:p w:rsidR="001D4AB4" w:rsidRDefault="008E3A09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ins w:id="352" w:author="GerardCastle" w:date="2012-11-08T11:22:00Z">
              <w:r>
                <w:rPr>
                  <w:rFonts w:ascii="Arial" w:hAnsi="Arial" w:cs="Arial"/>
                  <w:sz w:val="18"/>
                  <w:szCs w:val="18"/>
                </w:rPr>
                <w:t xml:space="preserve">V. </w:t>
              </w:r>
            </w:ins>
            <w:del w:id="353" w:author="GerardCastle" w:date="2012-11-08T11:22:00Z">
              <w:r w:rsidR="001D4AB4" w:rsidDel="008E3A09">
                <w:rPr>
                  <w:rFonts w:ascii="Arial" w:hAnsi="Arial" w:cs="Arial"/>
                  <w:sz w:val="18"/>
                  <w:szCs w:val="18"/>
                </w:rPr>
                <w:delText xml:space="preserve">5 </w:delText>
              </w:r>
            </w:del>
            <w:r w:rsidR="001D4AB4">
              <w:rPr>
                <w:rFonts w:ascii="Arial" w:hAnsi="Arial" w:cs="Arial"/>
                <w:sz w:val="18"/>
                <w:szCs w:val="18"/>
              </w:rPr>
              <w:t>Citosol</w:t>
            </w:r>
          </w:p>
          <w:p w:rsidR="001D4AB4" w:rsidRDefault="001D4AB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D4AB4" w:rsidRDefault="001D4AB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64512" w:rsidRDefault="00C64512" w:rsidP="004623A8">
            <w:pPr>
              <w:jc w:val="both"/>
              <w:rPr>
                <w:ins w:id="354" w:author="GerardCastle" w:date="2012-11-07T12:16:00Z"/>
                <w:rFonts w:ascii="Arial" w:hAnsi="Arial" w:cs="Arial"/>
                <w:sz w:val="18"/>
                <w:szCs w:val="18"/>
              </w:rPr>
            </w:pPr>
          </w:p>
          <w:p w:rsidR="005E7DBC" w:rsidRDefault="005E7DBC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C4790" w:rsidRDefault="007C4790" w:rsidP="004623A8">
            <w:pPr>
              <w:jc w:val="both"/>
              <w:rPr>
                <w:ins w:id="355" w:author="GerardCastle" w:date="2012-11-07T12:17:00Z"/>
                <w:rFonts w:ascii="Arial" w:hAnsi="Arial" w:cs="Arial"/>
                <w:sz w:val="18"/>
                <w:szCs w:val="18"/>
              </w:rPr>
            </w:pPr>
          </w:p>
          <w:p w:rsidR="005E7DBC" w:rsidRDefault="005E7DBC" w:rsidP="004623A8">
            <w:pPr>
              <w:jc w:val="both"/>
              <w:rPr>
                <w:ins w:id="356" w:author="GerardCastle" w:date="2012-11-07T12:11:00Z"/>
                <w:rFonts w:ascii="Arial" w:hAnsi="Arial" w:cs="Arial"/>
                <w:sz w:val="18"/>
                <w:szCs w:val="18"/>
              </w:rPr>
            </w:pPr>
          </w:p>
          <w:p w:rsidR="001D4AB4" w:rsidRPr="001D4AB4" w:rsidRDefault="008E3A09" w:rsidP="004623A8">
            <w:pPr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  <w:ins w:id="357" w:author="GerardCastle" w:date="2012-11-08T11:22:00Z">
              <w:r>
                <w:rPr>
                  <w:rFonts w:ascii="Arial" w:hAnsi="Arial" w:cs="Arial"/>
                  <w:sz w:val="18"/>
                  <w:szCs w:val="18"/>
                </w:rPr>
                <w:t>VI.</w:t>
              </w:r>
            </w:ins>
            <w:del w:id="358" w:author="GerardCastle" w:date="2012-11-08T11:22:00Z">
              <w:r w:rsidR="001D4AB4" w:rsidDel="008E3A09">
                <w:rPr>
                  <w:rFonts w:ascii="Arial" w:hAnsi="Arial" w:cs="Arial"/>
                  <w:sz w:val="18"/>
                  <w:szCs w:val="18"/>
                </w:rPr>
                <w:delText>6</w:delText>
              </w:r>
            </w:del>
            <w:r w:rsidR="001D4AB4">
              <w:rPr>
                <w:rFonts w:ascii="Arial" w:hAnsi="Arial" w:cs="Arial"/>
                <w:sz w:val="18"/>
                <w:szCs w:val="18"/>
              </w:rPr>
              <w:t xml:space="preserve"> Citoesqueleto y movimiento celular.</w:t>
            </w: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947C96" w:rsidRPr="009D7D0D" w:rsidRDefault="00947C96" w:rsidP="004623A8">
            <w:pPr>
              <w:jc w:val="both"/>
              <w:rPr>
                <w:rFonts w:ascii="Arial" w:hAnsi="Arial" w:cs="Arial"/>
              </w:rPr>
            </w:pPr>
          </w:p>
          <w:p w:rsidR="00B223CA" w:rsidRDefault="00B223CA" w:rsidP="004623A8">
            <w:pPr>
              <w:jc w:val="both"/>
              <w:rPr>
                <w:rFonts w:ascii="Arial" w:hAnsi="Arial" w:cs="Arial"/>
              </w:rPr>
            </w:pPr>
          </w:p>
          <w:p w:rsidR="001B6DC4" w:rsidRDefault="001B6DC4" w:rsidP="004623A8">
            <w:pPr>
              <w:jc w:val="both"/>
              <w:rPr>
                <w:rFonts w:ascii="Arial" w:hAnsi="Arial" w:cs="Arial"/>
              </w:rPr>
            </w:pPr>
          </w:p>
          <w:p w:rsidR="009142F9" w:rsidDel="00E326C9" w:rsidRDefault="009142F9" w:rsidP="004623A8">
            <w:pPr>
              <w:jc w:val="both"/>
              <w:rPr>
                <w:del w:id="359" w:author="GerardCastle" w:date="2012-11-07T12:42:00Z"/>
                <w:rFonts w:ascii="Arial" w:hAnsi="Arial" w:cs="Arial"/>
              </w:rPr>
            </w:pPr>
          </w:p>
          <w:p w:rsidR="001D4AB4" w:rsidDel="00E326C9" w:rsidRDefault="001D4AB4" w:rsidP="004623A8">
            <w:pPr>
              <w:jc w:val="both"/>
              <w:rPr>
                <w:del w:id="360" w:author="GerardCastle" w:date="2012-11-07T12:42:00Z"/>
                <w:rFonts w:ascii="Arial" w:hAnsi="Arial" w:cs="Arial"/>
              </w:rPr>
            </w:pPr>
          </w:p>
          <w:p w:rsidR="001D4AB4" w:rsidDel="00E326C9" w:rsidRDefault="001D4AB4" w:rsidP="004623A8">
            <w:pPr>
              <w:jc w:val="both"/>
              <w:rPr>
                <w:del w:id="361" w:author="GerardCastle" w:date="2012-11-07T12:42:00Z"/>
                <w:rFonts w:ascii="Arial" w:hAnsi="Arial" w:cs="Arial"/>
              </w:rPr>
            </w:pPr>
          </w:p>
          <w:p w:rsidR="001D4AB4" w:rsidRPr="009D7D0D" w:rsidRDefault="001D4AB4" w:rsidP="004623A8">
            <w:pPr>
              <w:jc w:val="both"/>
              <w:rPr>
                <w:rFonts w:ascii="Arial" w:hAnsi="Arial" w:cs="Arial"/>
              </w:rPr>
            </w:pPr>
          </w:p>
          <w:p w:rsidR="00C64512" w:rsidRDefault="008E3A09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ins w:id="362" w:author="GerardCastle" w:date="2012-11-08T11:22:00Z">
              <w:r>
                <w:rPr>
                  <w:rFonts w:ascii="Arial" w:hAnsi="Arial" w:cs="Arial"/>
                  <w:sz w:val="18"/>
                  <w:szCs w:val="18"/>
                </w:rPr>
                <w:t>VII</w:t>
              </w:r>
            </w:ins>
            <w:del w:id="363" w:author="GerardCastle" w:date="2012-11-08T11:22:00Z">
              <w:r w:rsidR="00C64512" w:rsidDel="008E3A09">
                <w:rPr>
                  <w:rFonts w:ascii="Arial" w:hAnsi="Arial" w:cs="Arial"/>
                  <w:sz w:val="18"/>
                  <w:szCs w:val="18"/>
                </w:rPr>
                <w:delText>7</w:delText>
              </w:r>
            </w:del>
            <w:ins w:id="364" w:author="GerardCastle" w:date="2012-11-07T12:47:00Z">
              <w:r w:rsidR="00294AA7">
                <w:rPr>
                  <w:rFonts w:ascii="Arial" w:hAnsi="Arial" w:cs="Arial"/>
                  <w:sz w:val="18"/>
                  <w:szCs w:val="18"/>
                </w:rPr>
                <w:t xml:space="preserve">. </w:t>
              </w:r>
            </w:ins>
            <w:r w:rsidR="00C64512">
              <w:rPr>
                <w:rFonts w:ascii="Arial" w:hAnsi="Arial" w:cs="Arial"/>
                <w:sz w:val="18"/>
                <w:szCs w:val="18"/>
              </w:rPr>
              <w:t xml:space="preserve"> Mitocondria </w:t>
            </w:r>
          </w:p>
          <w:p w:rsidR="00FE4C0A" w:rsidRDefault="00FE4C0A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E4C0A" w:rsidRDefault="00FE4C0A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E4C0A" w:rsidRDefault="00FE4C0A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E4C0A" w:rsidRDefault="00FE4C0A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E4C0A" w:rsidRDefault="00FE4C0A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E4C0A" w:rsidRDefault="00FE4C0A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E326C9" w:rsidRDefault="00E326C9" w:rsidP="004623A8">
            <w:pPr>
              <w:jc w:val="both"/>
              <w:rPr>
                <w:ins w:id="365" w:author="GerardCastle" w:date="2012-11-07T12:43:00Z"/>
                <w:rFonts w:ascii="Arial" w:hAnsi="Arial" w:cs="Arial"/>
                <w:sz w:val="18"/>
                <w:szCs w:val="18"/>
              </w:rPr>
            </w:pPr>
          </w:p>
          <w:p w:rsidR="00E326C9" w:rsidRDefault="00E326C9" w:rsidP="004623A8">
            <w:pPr>
              <w:jc w:val="both"/>
              <w:rPr>
                <w:ins w:id="366" w:author="GerardCastle" w:date="2012-11-07T12:43:00Z"/>
                <w:rFonts w:ascii="Arial" w:hAnsi="Arial" w:cs="Arial"/>
                <w:sz w:val="18"/>
                <w:szCs w:val="18"/>
              </w:rPr>
            </w:pPr>
          </w:p>
          <w:p w:rsidR="00E326C9" w:rsidRDefault="00E326C9" w:rsidP="004623A8">
            <w:pPr>
              <w:jc w:val="both"/>
              <w:rPr>
                <w:ins w:id="367" w:author="GerardCastle" w:date="2012-11-07T12:43:00Z"/>
                <w:rFonts w:ascii="Arial" w:hAnsi="Arial" w:cs="Arial"/>
                <w:sz w:val="18"/>
                <w:szCs w:val="18"/>
              </w:rPr>
            </w:pPr>
          </w:p>
          <w:p w:rsidR="00C64512" w:rsidDel="00294AA7" w:rsidRDefault="00FE4C0A" w:rsidP="004623A8">
            <w:pPr>
              <w:jc w:val="both"/>
              <w:rPr>
                <w:del w:id="368" w:author="GerardCastle" w:date="2012-11-07T12:46:00Z"/>
                <w:rFonts w:ascii="Arial" w:hAnsi="Arial" w:cs="Arial"/>
                <w:sz w:val="18"/>
                <w:szCs w:val="18"/>
              </w:rPr>
            </w:pPr>
            <w:del w:id="369" w:author="GerardCastle" w:date="2012-11-07T12:46:00Z">
              <w:r w:rsidDel="00294AA7">
                <w:rPr>
                  <w:rFonts w:ascii="Arial" w:hAnsi="Arial" w:cs="Arial"/>
                  <w:sz w:val="18"/>
                  <w:szCs w:val="18"/>
                </w:rPr>
                <w:delText>8 Ribosomas</w:delText>
              </w:r>
            </w:del>
          </w:p>
          <w:p w:rsidR="00FE4C0A" w:rsidRDefault="00FE4C0A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E4C0A" w:rsidDel="00294AA7" w:rsidRDefault="00FE4C0A" w:rsidP="004623A8">
            <w:pPr>
              <w:jc w:val="both"/>
              <w:rPr>
                <w:del w:id="370" w:author="GerardCastle" w:date="2012-11-07T12:47:00Z"/>
                <w:rFonts w:ascii="Arial" w:hAnsi="Arial" w:cs="Arial"/>
                <w:sz w:val="18"/>
                <w:szCs w:val="18"/>
              </w:rPr>
            </w:pPr>
          </w:p>
          <w:p w:rsidR="00FE4C0A" w:rsidDel="00294AA7" w:rsidRDefault="00FE4C0A" w:rsidP="004623A8">
            <w:pPr>
              <w:jc w:val="both"/>
              <w:rPr>
                <w:del w:id="371" w:author="GerardCastle" w:date="2012-11-07T12:47:00Z"/>
                <w:rFonts w:ascii="Arial" w:hAnsi="Arial" w:cs="Arial"/>
                <w:sz w:val="18"/>
                <w:szCs w:val="18"/>
              </w:rPr>
            </w:pPr>
          </w:p>
          <w:p w:rsidR="00FE4C0A" w:rsidDel="00294AA7" w:rsidRDefault="00FE4C0A" w:rsidP="004623A8">
            <w:pPr>
              <w:jc w:val="both"/>
              <w:rPr>
                <w:del w:id="372" w:author="GerardCastle" w:date="2012-11-07T12:47:00Z"/>
                <w:rFonts w:ascii="Arial" w:hAnsi="Arial" w:cs="Arial"/>
                <w:sz w:val="18"/>
                <w:szCs w:val="18"/>
              </w:rPr>
            </w:pPr>
          </w:p>
          <w:p w:rsidR="00FE4C0A" w:rsidDel="00294AA7" w:rsidRDefault="00FE4C0A" w:rsidP="004623A8">
            <w:pPr>
              <w:jc w:val="both"/>
              <w:rPr>
                <w:del w:id="373" w:author="GerardCastle" w:date="2012-11-07T12:47:00Z"/>
                <w:rFonts w:ascii="Arial" w:hAnsi="Arial" w:cs="Arial"/>
                <w:sz w:val="18"/>
                <w:szCs w:val="18"/>
              </w:rPr>
            </w:pPr>
          </w:p>
          <w:p w:rsidR="00FE4C0A" w:rsidRDefault="00FE4C0A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E4C0A" w:rsidRDefault="008E3A09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ins w:id="374" w:author="GerardCastle" w:date="2012-11-08T11:22:00Z">
              <w:r>
                <w:rPr>
                  <w:rFonts w:ascii="Arial" w:hAnsi="Arial" w:cs="Arial"/>
                  <w:sz w:val="18"/>
                  <w:szCs w:val="18"/>
                </w:rPr>
                <w:t>VIII</w:t>
              </w:r>
            </w:ins>
            <w:ins w:id="375" w:author="GerardCastle" w:date="2012-11-07T12:47:00Z">
              <w:r w:rsidR="00294AA7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  <w:del w:id="376" w:author="GerardCastle" w:date="2012-11-07T12:47:00Z">
              <w:r w:rsidR="00FE4C0A" w:rsidDel="00294AA7">
                <w:rPr>
                  <w:rFonts w:ascii="Arial" w:hAnsi="Arial" w:cs="Arial"/>
                  <w:sz w:val="18"/>
                  <w:szCs w:val="18"/>
                </w:rPr>
                <w:delText>9</w:delText>
              </w:r>
            </w:del>
            <w:r w:rsidR="00FE4C0A">
              <w:rPr>
                <w:rFonts w:ascii="Arial" w:hAnsi="Arial" w:cs="Arial"/>
                <w:sz w:val="18"/>
                <w:szCs w:val="18"/>
              </w:rPr>
              <w:t xml:space="preserve"> Retículo endoplásmico </w:t>
            </w:r>
            <w:del w:id="377" w:author="GerardCastle" w:date="2012-11-07T12:48:00Z">
              <w:r w:rsidR="00FE4C0A" w:rsidDel="00294AA7">
                <w:rPr>
                  <w:rFonts w:ascii="Arial" w:hAnsi="Arial" w:cs="Arial"/>
                  <w:sz w:val="18"/>
                  <w:szCs w:val="18"/>
                </w:rPr>
                <w:delText>rugoso.</w:delText>
              </w:r>
            </w:del>
          </w:p>
          <w:p w:rsidR="00FE4C0A" w:rsidRDefault="00FE4C0A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E4C0A" w:rsidRDefault="00FE4C0A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E4C0A" w:rsidRDefault="00FE4C0A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E4C0A" w:rsidRDefault="00FE4C0A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E4C0A" w:rsidRDefault="00FE4C0A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FE4C0A" w:rsidRPr="008E3A09" w:rsidDel="00294AA7" w:rsidRDefault="00FE4C0A">
            <w:pPr>
              <w:rPr>
                <w:del w:id="378" w:author="GerardCastle" w:date="2012-11-07T12:48:00Z"/>
                <w:rFonts w:ascii="Arial" w:hAnsi="Arial" w:cs="Arial"/>
                <w:sz w:val="20"/>
                <w:szCs w:val="20"/>
                <w:rPrChange w:id="379" w:author="GerardCastle" w:date="2012-11-08T11:23:00Z">
                  <w:rPr>
                    <w:del w:id="380" w:author="GerardCastle" w:date="2012-11-07T12:48:00Z"/>
                  </w:rPr>
                </w:rPrChange>
              </w:rPr>
              <w:pPrChange w:id="381" w:author="GerardCastle" w:date="2012-11-07T12:57:00Z">
                <w:pPr>
                  <w:jc w:val="both"/>
                </w:pPr>
              </w:pPrChange>
            </w:pPr>
            <w:del w:id="382" w:author="GerardCastle" w:date="2012-11-07T12:48:00Z">
              <w:r w:rsidRPr="008E3A09" w:rsidDel="00294AA7">
                <w:rPr>
                  <w:rFonts w:ascii="Arial" w:hAnsi="Arial" w:cs="Arial"/>
                  <w:sz w:val="20"/>
                  <w:szCs w:val="20"/>
                  <w:rPrChange w:id="383" w:author="GerardCastle" w:date="2012-11-08T11:23:00Z">
                    <w:rPr/>
                  </w:rPrChange>
                </w:rPr>
                <w:delText>10. Retículo endoplásmico liso.</w:delText>
              </w:r>
            </w:del>
          </w:p>
          <w:p w:rsidR="00FE4C0A" w:rsidRPr="008E3A09" w:rsidDel="00294AA7" w:rsidRDefault="00FE4C0A">
            <w:pPr>
              <w:rPr>
                <w:del w:id="384" w:author="GerardCastle" w:date="2012-11-07T12:48:00Z"/>
                <w:rFonts w:ascii="Arial" w:hAnsi="Arial" w:cs="Arial"/>
                <w:sz w:val="20"/>
                <w:szCs w:val="20"/>
                <w:rPrChange w:id="385" w:author="GerardCastle" w:date="2012-11-08T11:23:00Z">
                  <w:rPr>
                    <w:del w:id="386" w:author="GerardCastle" w:date="2012-11-07T12:48:00Z"/>
                  </w:rPr>
                </w:rPrChange>
              </w:rPr>
              <w:pPrChange w:id="387" w:author="GerardCastle" w:date="2012-11-07T12:57:00Z">
                <w:pPr>
                  <w:jc w:val="both"/>
                </w:pPr>
              </w:pPrChange>
            </w:pPr>
          </w:p>
          <w:p w:rsidR="00FE4C0A" w:rsidRPr="008E3A09" w:rsidDel="00294AA7" w:rsidRDefault="00FE4C0A">
            <w:pPr>
              <w:rPr>
                <w:del w:id="388" w:author="GerardCastle" w:date="2012-11-07T12:51:00Z"/>
                <w:rFonts w:ascii="Arial" w:hAnsi="Arial" w:cs="Arial"/>
                <w:sz w:val="20"/>
                <w:szCs w:val="20"/>
                <w:rPrChange w:id="389" w:author="GerardCastle" w:date="2012-11-08T11:23:00Z">
                  <w:rPr>
                    <w:del w:id="390" w:author="GerardCastle" w:date="2012-11-07T12:51:00Z"/>
                  </w:rPr>
                </w:rPrChange>
              </w:rPr>
              <w:pPrChange w:id="391" w:author="GerardCastle" w:date="2012-11-07T12:57:00Z">
                <w:pPr>
                  <w:jc w:val="both"/>
                </w:pPr>
              </w:pPrChange>
            </w:pPr>
          </w:p>
          <w:p w:rsidR="00FE4C0A" w:rsidRPr="008E3A09" w:rsidDel="00294AA7" w:rsidRDefault="00FE4C0A">
            <w:pPr>
              <w:rPr>
                <w:del w:id="392" w:author="GerardCastle" w:date="2012-11-07T12:51:00Z"/>
                <w:rFonts w:ascii="Arial" w:hAnsi="Arial" w:cs="Arial"/>
                <w:sz w:val="20"/>
                <w:szCs w:val="20"/>
                <w:rPrChange w:id="393" w:author="GerardCastle" w:date="2012-11-08T11:23:00Z">
                  <w:rPr>
                    <w:del w:id="394" w:author="GerardCastle" w:date="2012-11-07T12:51:00Z"/>
                  </w:rPr>
                </w:rPrChange>
              </w:rPr>
              <w:pPrChange w:id="395" w:author="GerardCastle" w:date="2012-11-07T12:57:00Z">
                <w:pPr>
                  <w:jc w:val="both"/>
                </w:pPr>
              </w:pPrChange>
            </w:pPr>
          </w:p>
          <w:p w:rsidR="00FE4C0A" w:rsidRPr="008E3A09" w:rsidDel="00294AA7" w:rsidRDefault="00FE4C0A">
            <w:pPr>
              <w:rPr>
                <w:del w:id="396" w:author="GerardCastle" w:date="2012-11-07T12:51:00Z"/>
                <w:rFonts w:ascii="Arial" w:hAnsi="Arial" w:cs="Arial"/>
                <w:sz w:val="20"/>
                <w:szCs w:val="20"/>
                <w:rPrChange w:id="397" w:author="GerardCastle" w:date="2012-11-08T11:23:00Z">
                  <w:rPr>
                    <w:del w:id="398" w:author="GerardCastle" w:date="2012-11-07T12:51:00Z"/>
                  </w:rPr>
                </w:rPrChange>
              </w:rPr>
              <w:pPrChange w:id="399" w:author="GerardCastle" w:date="2012-11-07T12:57:00Z">
                <w:pPr>
                  <w:jc w:val="both"/>
                </w:pPr>
              </w:pPrChange>
            </w:pPr>
          </w:p>
          <w:p w:rsidR="00FE4C0A" w:rsidRPr="008E3A09" w:rsidDel="00294AA7" w:rsidRDefault="00FE4C0A">
            <w:pPr>
              <w:rPr>
                <w:del w:id="400" w:author="GerardCastle" w:date="2012-11-07T12:51:00Z"/>
                <w:rFonts w:ascii="Arial" w:hAnsi="Arial" w:cs="Arial"/>
                <w:sz w:val="20"/>
                <w:szCs w:val="20"/>
                <w:rPrChange w:id="401" w:author="GerardCastle" w:date="2012-11-08T11:23:00Z">
                  <w:rPr>
                    <w:del w:id="402" w:author="GerardCastle" w:date="2012-11-07T12:51:00Z"/>
                  </w:rPr>
                </w:rPrChange>
              </w:rPr>
              <w:pPrChange w:id="403" w:author="GerardCastle" w:date="2012-11-07T12:57:00Z">
                <w:pPr>
                  <w:jc w:val="both"/>
                </w:pPr>
              </w:pPrChange>
            </w:pPr>
          </w:p>
          <w:p w:rsidR="00FE4C0A" w:rsidRPr="008E3A09" w:rsidRDefault="008E3A09">
            <w:pPr>
              <w:rPr>
                <w:rFonts w:ascii="Arial" w:hAnsi="Arial" w:cs="Arial"/>
                <w:sz w:val="20"/>
                <w:szCs w:val="20"/>
                <w:rPrChange w:id="404" w:author="GerardCastle" w:date="2012-11-08T11:23:00Z">
                  <w:rPr/>
                </w:rPrChange>
              </w:rPr>
              <w:pPrChange w:id="405" w:author="GerardCastle" w:date="2012-11-07T12:57:00Z">
                <w:pPr>
                  <w:jc w:val="both"/>
                </w:pPr>
              </w:pPrChange>
            </w:pPr>
            <w:ins w:id="406" w:author="GerardCastle" w:date="2012-11-08T11:22:00Z">
              <w:r w:rsidRPr="008E3A09">
                <w:rPr>
                  <w:rFonts w:ascii="Arial" w:hAnsi="Arial" w:cs="Arial"/>
                  <w:sz w:val="20"/>
                  <w:szCs w:val="20"/>
                  <w:rPrChange w:id="407" w:author="GerardCastle" w:date="2012-11-08T11:23:00Z">
                    <w:rPr/>
                  </w:rPrChange>
                </w:rPr>
                <w:t>IX</w:t>
              </w:r>
            </w:ins>
            <w:ins w:id="408" w:author="GerardCastle" w:date="2012-11-07T12:57:00Z">
              <w:r w:rsidR="003E56DF" w:rsidRPr="008E3A09">
                <w:rPr>
                  <w:rFonts w:ascii="Arial" w:hAnsi="Arial" w:cs="Arial"/>
                  <w:sz w:val="20"/>
                  <w:szCs w:val="20"/>
                  <w:rPrChange w:id="409" w:author="GerardCastle" w:date="2012-11-08T11:23:00Z">
                    <w:rPr/>
                  </w:rPrChange>
                </w:rPr>
                <w:t>.</w:t>
              </w:r>
            </w:ins>
            <w:del w:id="410" w:author="GerardCastle" w:date="2012-11-07T12:57:00Z">
              <w:r w:rsidR="00FE4C0A" w:rsidRPr="008E3A09" w:rsidDel="003E56DF">
                <w:rPr>
                  <w:rFonts w:ascii="Arial" w:hAnsi="Arial" w:cs="Arial"/>
                  <w:sz w:val="20"/>
                  <w:szCs w:val="20"/>
                  <w:rPrChange w:id="411" w:author="GerardCastle" w:date="2012-11-08T11:23:00Z">
                    <w:rPr/>
                  </w:rPrChange>
                </w:rPr>
                <w:delText>11</w:delText>
              </w:r>
            </w:del>
            <w:r w:rsidR="00FE4C0A" w:rsidRPr="008E3A09">
              <w:rPr>
                <w:rFonts w:ascii="Arial" w:hAnsi="Arial" w:cs="Arial"/>
                <w:sz w:val="20"/>
                <w:szCs w:val="20"/>
                <w:rPrChange w:id="412" w:author="GerardCastle" w:date="2012-11-08T11:23:00Z">
                  <w:rPr/>
                </w:rPrChange>
              </w:rPr>
              <w:t xml:space="preserve"> </w:t>
            </w:r>
            <w:ins w:id="413" w:author="GerardCastle" w:date="2012-11-07T12:57:00Z">
              <w:r w:rsidR="003E56DF" w:rsidRPr="008E3A09">
                <w:rPr>
                  <w:rFonts w:ascii="Arial" w:hAnsi="Arial" w:cs="Arial"/>
                  <w:sz w:val="20"/>
                  <w:szCs w:val="20"/>
                  <w:rPrChange w:id="414" w:author="GerardCastle" w:date="2012-11-08T11:23:00Z">
                    <w:rPr/>
                  </w:rPrChange>
                </w:rPr>
                <w:t xml:space="preserve"> </w:t>
              </w:r>
            </w:ins>
            <w:r w:rsidR="00FE4C0A" w:rsidRPr="008E3A09">
              <w:rPr>
                <w:rFonts w:ascii="Arial" w:hAnsi="Arial" w:cs="Arial"/>
                <w:sz w:val="20"/>
                <w:szCs w:val="20"/>
                <w:rPrChange w:id="415" w:author="GerardCastle" w:date="2012-11-08T11:23:00Z">
                  <w:rPr/>
                </w:rPrChange>
              </w:rPr>
              <w:t xml:space="preserve">Aparato de </w:t>
            </w:r>
            <w:r w:rsidR="00C90B44" w:rsidRPr="008E3A09">
              <w:rPr>
                <w:rFonts w:ascii="Arial" w:hAnsi="Arial" w:cs="Arial"/>
                <w:sz w:val="20"/>
                <w:szCs w:val="20"/>
                <w:rPrChange w:id="416" w:author="GerardCastle" w:date="2012-11-08T11:23:00Z">
                  <w:rPr/>
                </w:rPrChange>
              </w:rPr>
              <w:t>G</w:t>
            </w:r>
            <w:r w:rsidR="00FE4C0A" w:rsidRPr="008E3A09">
              <w:rPr>
                <w:rFonts w:ascii="Arial" w:hAnsi="Arial" w:cs="Arial"/>
                <w:sz w:val="20"/>
                <w:szCs w:val="20"/>
                <w:rPrChange w:id="417" w:author="GerardCastle" w:date="2012-11-08T11:23:00Z">
                  <w:rPr/>
                </w:rPrChange>
              </w:rPr>
              <w:t>olgi.</w:t>
            </w:r>
          </w:p>
          <w:p w:rsidR="00C90B44" w:rsidRDefault="00C90B4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B44" w:rsidRDefault="00C90B4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B44" w:rsidRDefault="00C90B4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B44" w:rsidRDefault="00C90B4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B44" w:rsidRDefault="008E3A09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ins w:id="418" w:author="GerardCastle" w:date="2012-11-08T11:22:00Z">
              <w:r>
                <w:rPr>
                  <w:rFonts w:ascii="Arial" w:hAnsi="Arial" w:cs="Arial"/>
                  <w:sz w:val="18"/>
                  <w:szCs w:val="18"/>
                </w:rPr>
                <w:t>X</w:t>
              </w:r>
            </w:ins>
            <w:ins w:id="419" w:author="GerardCastle" w:date="2012-11-07T13:03:00Z">
              <w:r w:rsidR="003E56DF">
                <w:rPr>
                  <w:rFonts w:ascii="Arial" w:hAnsi="Arial" w:cs="Arial"/>
                  <w:sz w:val="18"/>
                  <w:szCs w:val="18"/>
                </w:rPr>
                <w:t>.</w:t>
              </w:r>
            </w:ins>
            <w:del w:id="420" w:author="GerardCastle" w:date="2012-11-07T13:03:00Z">
              <w:r w:rsidR="00C90B44" w:rsidDel="003E56DF">
                <w:rPr>
                  <w:rFonts w:ascii="Arial" w:hAnsi="Arial" w:cs="Arial"/>
                  <w:sz w:val="18"/>
                  <w:szCs w:val="18"/>
                </w:rPr>
                <w:delText>12</w:delText>
              </w:r>
            </w:del>
            <w:r w:rsidR="00C90B44">
              <w:rPr>
                <w:rFonts w:ascii="Arial" w:hAnsi="Arial" w:cs="Arial"/>
                <w:sz w:val="18"/>
                <w:szCs w:val="18"/>
              </w:rPr>
              <w:t xml:space="preserve"> Lisosomas</w:t>
            </w:r>
            <w:ins w:id="421" w:author="GerardCastle" w:date="2012-11-07T13:02:00Z">
              <w:r w:rsidR="003E56DF">
                <w:rPr>
                  <w:rFonts w:ascii="Arial" w:hAnsi="Arial" w:cs="Arial"/>
                  <w:sz w:val="18"/>
                  <w:szCs w:val="18"/>
                </w:rPr>
                <w:t xml:space="preserve"> y peroxisomas.</w:t>
              </w:r>
            </w:ins>
            <w:del w:id="422" w:author="GerardCastle" w:date="2012-11-07T13:02:00Z">
              <w:r w:rsidR="00C90B44" w:rsidDel="003E56DF">
                <w:rPr>
                  <w:rFonts w:ascii="Arial" w:hAnsi="Arial" w:cs="Arial"/>
                  <w:sz w:val="18"/>
                  <w:szCs w:val="18"/>
                </w:rPr>
                <w:delText>.</w:delText>
              </w:r>
            </w:del>
          </w:p>
          <w:p w:rsidR="00C90B44" w:rsidRDefault="00C90B4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B44" w:rsidRDefault="00C90B4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B44" w:rsidRDefault="00C90B4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B44" w:rsidRDefault="00C90B4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B44" w:rsidRDefault="00C90B44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0B44" w:rsidDel="003E56DF" w:rsidRDefault="00D433A1" w:rsidP="004623A8">
            <w:pPr>
              <w:jc w:val="both"/>
              <w:rPr>
                <w:del w:id="423" w:author="GerardCastle" w:date="2012-11-07T13:02:00Z"/>
                <w:rFonts w:ascii="Arial" w:hAnsi="Arial" w:cs="Arial"/>
                <w:sz w:val="18"/>
                <w:szCs w:val="18"/>
              </w:rPr>
            </w:pPr>
            <w:del w:id="424" w:author="GerardCastle" w:date="2012-11-07T13:02:00Z">
              <w:r w:rsidDel="003E56DF">
                <w:rPr>
                  <w:rFonts w:ascii="Arial" w:hAnsi="Arial" w:cs="Arial"/>
                  <w:sz w:val="18"/>
                  <w:szCs w:val="18"/>
                </w:rPr>
                <w:delText>13</w:delText>
              </w:r>
              <w:r w:rsidR="00C90B44" w:rsidDel="003E56DF">
                <w:rPr>
                  <w:rFonts w:ascii="Arial" w:hAnsi="Arial" w:cs="Arial"/>
                  <w:sz w:val="18"/>
                  <w:szCs w:val="18"/>
                </w:rPr>
                <w:delText xml:space="preserve"> Peroxisomas </w:delText>
              </w:r>
              <w:r w:rsidR="00B211C8" w:rsidDel="003E56DF">
                <w:rPr>
                  <w:rFonts w:ascii="Arial" w:hAnsi="Arial" w:cs="Arial"/>
                  <w:sz w:val="18"/>
                  <w:szCs w:val="18"/>
                </w:rPr>
                <w:delText>(</w:delText>
              </w:r>
              <w:r w:rsidR="00C90B44" w:rsidDel="003E56DF">
                <w:rPr>
                  <w:rFonts w:ascii="Arial" w:hAnsi="Arial" w:cs="Arial"/>
                  <w:sz w:val="18"/>
                  <w:szCs w:val="18"/>
                </w:rPr>
                <w:delText>Microcuerposy glioxisomas).</w:delText>
              </w:r>
            </w:del>
          </w:p>
          <w:p w:rsidR="00EA6729" w:rsidRDefault="00EA6729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A1C47" w:rsidRDefault="000A1C47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A1C47" w:rsidRDefault="000A1C47" w:rsidP="004623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47C96" w:rsidRPr="000A1C47" w:rsidRDefault="00947C96" w:rsidP="004623A8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425" w:author="GerardCastle" w:date="2012-11-07T11:25:00Z">
              <w:tcPr>
                <w:tcW w:w="1692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947C96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Manejará los conceptos, composición y diferencias estructurales entre las células procariota y eucariota, así como las teorías sobre el origen de la vida.</w:t>
            </w:r>
          </w:p>
        </w:tc>
        <w:tc>
          <w:tcPr>
            <w:tcW w:w="2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426" w:author="GerardCastle" w:date="2012-11-07T11:25:00Z">
              <w:tcPr>
                <w:tcW w:w="2837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947C96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  <w:p w:rsidR="00947C96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1. Concepto de célula.</w:t>
            </w:r>
          </w:p>
          <w:p w:rsidR="0029155D" w:rsidRDefault="0029155D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2. Estudio de la célula a través de la historia.</w:t>
            </w:r>
          </w:p>
          <w:p w:rsidR="0029155D" w:rsidRDefault="0029155D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3. Postulados de la teoría celular.</w:t>
            </w:r>
          </w:p>
          <w:p w:rsidR="0029155D" w:rsidRDefault="0029155D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427" w:author="GerardCastle" w:date="2012-11-07T11:17:00Z"/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4. Teorías sobre el origen de la vida.</w:t>
            </w:r>
          </w:p>
          <w:p w:rsidR="002805ED" w:rsidRDefault="002805ED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ins w:id="428" w:author="GerardCastle" w:date="2012-11-07T11:17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5. Propiedades generales de las células.</w:t>
              </w:r>
            </w:ins>
          </w:p>
          <w:p w:rsidR="0029155D" w:rsidRDefault="002805ED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ins w:id="429" w:author="GerardCastle" w:date="2012-11-07T11:17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6</w:t>
              </w:r>
            </w:ins>
            <w:del w:id="430" w:author="GerardCastle" w:date="2012-11-07T11:17:00Z">
              <w:r w:rsidR="0029155D" w:rsidDel="002805ED">
                <w:rPr>
                  <w:rFonts w:ascii="Arial" w:hAnsi="Arial" w:cs="Arial"/>
                  <w:noProof w:val="0"/>
                  <w:sz w:val="18"/>
                  <w:szCs w:val="18"/>
                </w:rPr>
                <w:delText>5</w:delText>
              </w:r>
            </w:del>
            <w:r w:rsidR="0029155D">
              <w:rPr>
                <w:rFonts w:ascii="Arial" w:hAnsi="Arial" w:cs="Arial"/>
                <w:noProof w:val="0"/>
                <w:sz w:val="18"/>
                <w:szCs w:val="18"/>
              </w:rPr>
              <w:t>. Origen de las células procariotas y eucariotas.</w:t>
            </w:r>
          </w:p>
          <w:p w:rsidR="0029155D" w:rsidRDefault="002805ED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ins w:id="431" w:author="GerardCastle" w:date="2012-11-07T11:17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7</w:t>
              </w:r>
            </w:ins>
            <w:del w:id="432" w:author="GerardCastle" w:date="2012-11-07T11:17:00Z">
              <w:r w:rsidR="0029155D" w:rsidDel="002805ED">
                <w:rPr>
                  <w:rFonts w:ascii="Arial" w:hAnsi="Arial" w:cs="Arial"/>
                  <w:noProof w:val="0"/>
                  <w:sz w:val="18"/>
                  <w:szCs w:val="18"/>
                </w:rPr>
                <w:delText>6</w:delText>
              </w:r>
            </w:del>
            <w:r w:rsidR="0029155D">
              <w:rPr>
                <w:rFonts w:ascii="Arial" w:hAnsi="Arial" w:cs="Arial"/>
                <w:noProof w:val="0"/>
                <w:sz w:val="18"/>
                <w:szCs w:val="18"/>
              </w:rPr>
              <w:t>. Estructura, función, importancia y diversidad de las células procariotas.</w:t>
            </w:r>
          </w:p>
          <w:p w:rsidR="0029155D" w:rsidRDefault="002805ED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ins w:id="433" w:author="GerardCastle" w:date="2012-11-07T11:18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8</w:t>
              </w:r>
            </w:ins>
            <w:del w:id="434" w:author="GerardCastle" w:date="2012-11-07T11:18:00Z">
              <w:r w:rsidR="0029155D" w:rsidDel="002805ED">
                <w:rPr>
                  <w:rFonts w:ascii="Arial" w:hAnsi="Arial" w:cs="Arial"/>
                  <w:noProof w:val="0"/>
                  <w:sz w:val="18"/>
                  <w:szCs w:val="18"/>
                </w:rPr>
                <w:delText>7</w:delText>
              </w:r>
            </w:del>
            <w:r w:rsidR="0029155D">
              <w:rPr>
                <w:rFonts w:ascii="Arial" w:hAnsi="Arial" w:cs="Arial"/>
                <w:noProof w:val="0"/>
                <w:sz w:val="18"/>
                <w:szCs w:val="18"/>
              </w:rPr>
              <w:t xml:space="preserve">. Estructura, función, importancia y diversidad de las células eucariotas. </w:t>
            </w:r>
          </w:p>
          <w:p w:rsidR="0029155D" w:rsidDel="002805ED" w:rsidRDefault="0029155D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435" w:author="GerardCastle" w:date="2012-11-07T11:17:00Z"/>
                <w:rFonts w:ascii="Arial" w:hAnsi="Arial" w:cs="Arial"/>
                <w:noProof w:val="0"/>
                <w:sz w:val="18"/>
                <w:szCs w:val="18"/>
              </w:rPr>
            </w:pPr>
            <w:del w:id="436" w:author="GerardCastle" w:date="2012-11-07T11:17:00Z">
              <w:r w:rsidDel="002805ED">
                <w:rPr>
                  <w:rFonts w:ascii="Arial" w:hAnsi="Arial" w:cs="Arial"/>
                  <w:noProof w:val="0"/>
                  <w:sz w:val="18"/>
                  <w:szCs w:val="18"/>
                </w:rPr>
                <w:delText>8. Agentes no celulares: virus, viroides y priones.</w:delText>
              </w:r>
            </w:del>
          </w:p>
          <w:p w:rsidR="0029155D" w:rsidRPr="00B223CA" w:rsidDel="002805ED" w:rsidRDefault="0029155D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437" w:author="GerardCastle" w:date="2012-11-07T11:17:00Z"/>
                <w:rFonts w:ascii="Arial" w:hAnsi="Arial" w:cs="Arial"/>
                <w:noProof w:val="0"/>
                <w:sz w:val="18"/>
                <w:szCs w:val="18"/>
              </w:rPr>
            </w:pPr>
            <w:del w:id="438" w:author="GerardCastle" w:date="2012-11-07T11:17:00Z">
              <w:r w:rsidDel="002805ED">
                <w:rPr>
                  <w:rFonts w:ascii="Arial" w:hAnsi="Arial" w:cs="Arial"/>
                  <w:noProof w:val="0"/>
                  <w:sz w:val="18"/>
                  <w:szCs w:val="18"/>
                </w:rPr>
                <w:delText>9. Propiedades generales de las células.</w:delText>
              </w:r>
            </w:del>
          </w:p>
          <w:p w:rsidR="00947C96" w:rsidRPr="00B223CA" w:rsidDel="002805E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439" w:author="GerardCastle" w:date="2012-11-07T11:1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color w:val="808080"/>
                <w:sz w:val="18"/>
                <w:szCs w:val="18"/>
              </w:rPr>
            </w:pP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color w:val="808080"/>
              </w:rPr>
            </w:pP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color w:val="808080"/>
              </w:rPr>
            </w:pP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color w:val="808080"/>
              </w:rPr>
            </w:pP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</w:tc>
        <w:tc>
          <w:tcPr>
            <w:tcW w:w="1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440" w:author="GerardCastle" w:date="2012-11-07T11:25:00Z">
              <w:tcPr>
                <w:tcW w:w="1523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F66C9A" w:rsidRPr="00B223CA" w:rsidRDefault="00F66C9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B223CA" w:rsidDel="003F7B4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441" w:author="GerardCastle" w:date="2012-11-07T11:10:00Z"/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1.-Karp, G. (2006) Biología Celular y Molecular: Conceptos y Experimentos</w:t>
            </w:r>
            <w:ins w:id="442" w:author="GerardCastle" w:date="2012-11-07T11:10:00Z">
              <w:r w:rsidR="002805ED">
                <w:rPr>
                  <w:rFonts w:ascii="Arial" w:hAnsi="Arial" w:cs="Arial"/>
                  <w:noProof w:val="0"/>
                  <w:sz w:val="18"/>
                  <w:szCs w:val="18"/>
                </w:rPr>
                <w:t>. México</w:t>
              </w:r>
            </w:ins>
            <w:del w:id="443" w:author="GerardCastle" w:date="2012-11-07T11:10:00Z">
              <w:r w:rsidRPr="00B223CA" w:rsidDel="002805ED">
                <w:rPr>
                  <w:rFonts w:ascii="Arial" w:hAnsi="Arial" w:cs="Arial"/>
                  <w:noProof w:val="0"/>
                  <w:sz w:val="18"/>
                  <w:szCs w:val="18"/>
                </w:rPr>
                <w:delText>/.</w:delText>
              </w:r>
            </w:del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del w:id="444" w:author="GerardCastle" w:date="2012-11-07T11:10:00Z">
              <w:r w:rsidRPr="00B223CA" w:rsidDel="003F7B4D">
                <w:rPr>
                  <w:rFonts w:ascii="Arial" w:hAnsi="Arial" w:cs="Arial"/>
                  <w:noProof w:val="0"/>
                  <w:sz w:val="18"/>
                  <w:szCs w:val="18"/>
                </w:rPr>
                <w:delText>Traducción Martha Elena Araiza Martínez:</w:delText>
              </w:r>
            </w:del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Mc Graw-Hill Interamericana</w:t>
            </w:r>
            <w:ins w:id="445" w:author="GerardCastle" w:date="2012-11-07T11:10:00Z">
              <w:r w:rsidR="002805ED"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  <w:del w:id="446" w:author="GerardCastle" w:date="2012-11-07T11:10:00Z">
              <w:r w:rsidRPr="00B223CA" w:rsidDel="002805ED">
                <w:rPr>
                  <w:rFonts w:ascii="Arial" w:hAnsi="Arial" w:cs="Arial"/>
                  <w:noProof w:val="0"/>
                  <w:sz w:val="18"/>
                  <w:szCs w:val="18"/>
                </w:rPr>
                <w:delText>, C. México.</w:delText>
              </w:r>
            </w:del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2.- Fuentes, H</w:t>
            </w:r>
            <w:proofErr w:type="gramStart"/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,V.O</w:t>
            </w:r>
            <w:proofErr w:type="gramEnd"/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 xml:space="preserve">.(1999).Biología Celular. </w:t>
            </w:r>
            <w:ins w:id="447" w:author="GerardCastle" w:date="2012-11-07T11:11:00Z">
              <w:r w:rsidR="002805ED">
                <w:rPr>
                  <w:rFonts w:ascii="Arial" w:hAnsi="Arial" w:cs="Arial"/>
                  <w:noProof w:val="0"/>
                  <w:sz w:val="18"/>
                  <w:szCs w:val="18"/>
                </w:rPr>
                <w:t>México</w:t>
              </w:r>
            </w:ins>
            <w:del w:id="448" w:author="GerardCastle" w:date="2012-11-07T11:11:00Z">
              <w:r w:rsidRPr="00B223CA" w:rsidDel="002805ED">
                <w:rPr>
                  <w:rFonts w:ascii="Arial" w:hAnsi="Arial" w:cs="Arial"/>
                  <w:noProof w:val="0"/>
                  <w:sz w:val="18"/>
                  <w:szCs w:val="18"/>
                </w:rPr>
                <w:delText>UNAM México</w:delText>
              </w:r>
            </w:del>
            <w:r w:rsidRPr="009D7D0D">
              <w:rPr>
                <w:rFonts w:ascii="Arial" w:hAnsi="Arial" w:cs="Arial"/>
                <w:noProof w:val="0"/>
              </w:rPr>
              <w:t>.</w:t>
            </w:r>
            <w:ins w:id="449" w:author="GerardCastle" w:date="2012-11-07T11:11:00Z">
              <w:r w:rsidR="002805ED">
                <w:rPr>
                  <w:rFonts w:ascii="Arial" w:hAnsi="Arial" w:cs="Arial"/>
                  <w:noProof w:val="0"/>
                </w:rPr>
                <w:t xml:space="preserve"> UNAM.</w:t>
              </w:r>
            </w:ins>
            <w:r w:rsidRPr="009D7D0D">
              <w:rPr>
                <w:rFonts w:ascii="Arial" w:hAnsi="Arial" w:cs="Arial"/>
                <w:noProof w:val="0"/>
              </w:rPr>
              <w:t xml:space="preserve"> </w:t>
            </w: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color w:val="808080"/>
              </w:rPr>
            </w:pPr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color w:val="808080"/>
              </w:rPr>
            </w:pPr>
          </w:p>
          <w:p w:rsidR="00947C96" w:rsidRPr="009D7D0D" w:rsidRDefault="00350170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  <w:ins w:id="450" w:author="Carmen Larios" w:date="2012-09-26T11:57:00Z">
              <w:del w:id="451" w:author="GerardCastle" w:date="2012-11-07T11:01:00Z">
                <w:r w:rsidDel="003F7B4D">
                  <w:rPr>
                    <w:rFonts w:ascii="Arial" w:hAnsi="Arial" w:cs="Arial"/>
                    <w:noProof w:val="0"/>
                  </w:rPr>
                  <w:delText>ESCRIBIR LA BIBLIOGRAFIA EN FORMATO APA</w:delText>
                </w:r>
              </w:del>
            </w:ins>
            <w:ins w:id="452" w:author="Carmen Larios" w:date="2012-09-26T11:59:00Z">
              <w:del w:id="453" w:author="GerardCastle" w:date="2012-11-07T11:01:00Z">
                <w:r w:rsidDel="003F7B4D">
                  <w:rPr>
                    <w:rFonts w:ascii="Arial" w:hAnsi="Arial" w:cs="Arial"/>
                    <w:noProof w:val="0"/>
                  </w:rPr>
                  <w:delText xml:space="preserve"> O VANCOUVER!!.</w:delText>
                </w:r>
              </w:del>
            </w:ins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454" w:author="GerardCastle" w:date="2012-11-07T11:25:00Z">
              <w:tcPr>
                <w:tcW w:w="2192" w:type="dxa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947C96" w:rsidRDefault="00947C96" w:rsidP="00F66C9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808080"/>
                <w:sz w:val="24"/>
                <w:szCs w:val="24"/>
              </w:rPr>
            </w:pPr>
          </w:p>
          <w:p w:rsidR="00F66C9A" w:rsidRPr="00B75833" w:rsidRDefault="00F66C9A" w:rsidP="00F66C9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Alonso, T.M.</w:t>
            </w:r>
            <w:r w:rsidR="00B93523"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E. (2005</w:t>
            </w:r>
            <w:r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). Biología General</w:t>
            </w:r>
            <w:r w:rsidR="00B93523"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 xml:space="preserve"> IV</w:t>
            </w:r>
            <w:r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.</w:t>
            </w:r>
            <w:ins w:id="455" w:author="GerardCastle" w:date="2012-11-07T11:12:00Z">
              <w:r w:rsidR="002805ED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 </w:t>
              </w:r>
              <w:r w:rsidR="002805ED" w:rsidRPr="00B75833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México.</w:t>
              </w:r>
            </w:ins>
            <w:r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 xml:space="preserve">  Mc </w:t>
            </w:r>
            <w:r w:rsidR="00B93523"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G</w:t>
            </w:r>
            <w:r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 xml:space="preserve">raw Hill. </w:t>
            </w:r>
            <w:del w:id="456" w:author="GerardCastle" w:date="2012-11-07T11:12:00Z">
              <w:r w:rsidRPr="00B75833" w:rsidDel="002805ED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México.</w:delText>
              </w:r>
            </w:del>
          </w:p>
          <w:p w:rsidR="00F66C9A" w:rsidRPr="00B75833" w:rsidRDefault="00F66C9A" w:rsidP="00F66C9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1B6DC4" w:rsidRPr="00756DA0" w:rsidRDefault="001B6DC4" w:rsidP="00F66C9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lang w:val="en-US"/>
                <w:rPrChange w:id="457" w:author="GerardCastle" w:date="2012-11-08T10:41:00Z">
                  <w:rPr>
                    <w:rFonts w:ascii="Arial" w:hAnsi="Arial" w:cs="Arial"/>
                    <w:noProof w:val="0"/>
                    <w:color w:val="000000" w:themeColor="text1"/>
                    <w:sz w:val="18"/>
                    <w:szCs w:val="18"/>
                    <w:lang w:val="en-US"/>
                  </w:rPr>
                </w:rPrChange>
              </w:rPr>
            </w:pPr>
            <w:r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Alonso, T.M.E. (2006). Biología 1.</w:t>
            </w:r>
            <w:ins w:id="458" w:author="GerardCastle" w:date="2012-11-07T11:15:00Z">
              <w:r w:rsidR="002805ED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 México.</w:t>
              </w:r>
            </w:ins>
            <w:r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 xml:space="preserve"> </w:t>
            </w:r>
            <w:r w:rsidRPr="00756DA0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lang w:val="en-US"/>
                <w:rPrChange w:id="459" w:author="GerardCastle" w:date="2012-11-08T10:41:00Z">
                  <w:rPr>
                    <w:rFonts w:ascii="Arial" w:hAnsi="Arial" w:cs="Arial"/>
                    <w:noProof w:val="0"/>
                    <w:color w:val="000000" w:themeColor="text1"/>
                    <w:sz w:val="18"/>
                    <w:szCs w:val="18"/>
                    <w:lang w:val="en-US"/>
                  </w:rPr>
                </w:rPrChange>
              </w:rPr>
              <w:t xml:space="preserve">McGraw Hill. </w:t>
            </w:r>
            <w:del w:id="460" w:author="GerardCastle" w:date="2012-11-07T11:15:00Z">
              <w:r w:rsidRPr="00756DA0" w:rsidDel="002805ED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n-US"/>
                  <w:rPrChange w:id="461" w:author="GerardCastle" w:date="2012-11-08T10:41:00Z">
                    <w:rPr>
                      <w:rFonts w:ascii="Arial" w:hAnsi="Arial" w:cs="Arial"/>
                      <w:noProof w:val="0"/>
                      <w:color w:val="000000" w:themeColor="text1"/>
                      <w:sz w:val="18"/>
                      <w:szCs w:val="18"/>
                      <w:lang w:val="en-US"/>
                    </w:rPr>
                  </w:rPrChange>
                </w:rPr>
                <w:delText>México.</w:delText>
              </w:r>
            </w:del>
          </w:p>
          <w:p w:rsidR="001B6DC4" w:rsidRPr="00756DA0" w:rsidRDefault="001B6DC4" w:rsidP="00F66C9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lang w:val="en-US"/>
                <w:rPrChange w:id="462" w:author="GerardCastle" w:date="2012-11-08T10:41:00Z">
                  <w:rPr>
                    <w:rFonts w:ascii="Arial" w:hAnsi="Arial" w:cs="Arial"/>
                    <w:noProof w:val="0"/>
                    <w:color w:val="000000" w:themeColor="text1"/>
                    <w:sz w:val="18"/>
                    <w:szCs w:val="18"/>
                    <w:lang w:val="en-US"/>
                  </w:rPr>
                </w:rPrChange>
              </w:rPr>
            </w:pPr>
          </w:p>
          <w:p w:rsidR="001B350D" w:rsidRPr="00B75833" w:rsidRDefault="001B350D" w:rsidP="00F66C9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756DA0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lang w:val="en-US"/>
                <w:rPrChange w:id="463" w:author="GerardCastle" w:date="2012-11-08T10:41:00Z">
                  <w:rPr>
                    <w:rFonts w:ascii="Arial" w:hAnsi="Arial" w:cs="Arial"/>
                    <w:noProof w:val="0"/>
                    <w:color w:val="000000" w:themeColor="text1"/>
                    <w:sz w:val="18"/>
                    <w:szCs w:val="18"/>
                    <w:lang w:val="en-US"/>
                  </w:rPr>
                </w:rPrChange>
              </w:rPr>
              <w:t xml:space="preserve">Bernstein, R; Bernstein, S. (1998). </w:t>
            </w:r>
            <w:r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 xml:space="preserve">Biología. </w:t>
            </w:r>
            <w:ins w:id="464" w:author="GerardCastle" w:date="2012-11-07T11:15:00Z">
              <w:r w:rsidR="002805ED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Colombia. </w:t>
              </w:r>
            </w:ins>
            <w:r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 xml:space="preserve">Mc Graw Hill. </w:t>
            </w:r>
            <w:del w:id="465" w:author="GerardCastle" w:date="2012-11-07T11:15:00Z">
              <w:r w:rsidRPr="00B75833" w:rsidDel="002805ED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(Decima edición). Colombia.</w:delText>
              </w:r>
            </w:del>
          </w:p>
          <w:p w:rsidR="001B350D" w:rsidRPr="00B75833" w:rsidRDefault="001B350D" w:rsidP="00F66C9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B93523" w:rsidRPr="00B75833" w:rsidRDefault="00B93523" w:rsidP="00F66C9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r w:rsidRPr="00756DA0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lang w:val="en-US"/>
                <w:rPrChange w:id="466" w:author="GerardCastle" w:date="2012-11-08T10:41:00Z">
                  <w:rPr>
                    <w:rFonts w:ascii="Arial" w:hAnsi="Arial" w:cs="Arial"/>
                    <w:noProof w:val="0"/>
                    <w:color w:val="000000" w:themeColor="text1"/>
                    <w:sz w:val="18"/>
                    <w:szCs w:val="18"/>
                  </w:rPr>
                </w:rPrChange>
              </w:rPr>
              <w:t>Bigss</w:t>
            </w:r>
            <w:proofErr w:type="spellEnd"/>
            <w:r w:rsidRPr="00756DA0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lang w:val="en-US"/>
                <w:rPrChange w:id="467" w:author="GerardCastle" w:date="2012-11-08T10:41:00Z">
                  <w:rPr>
                    <w:rFonts w:ascii="Arial" w:hAnsi="Arial" w:cs="Arial"/>
                    <w:noProof w:val="0"/>
                    <w:color w:val="000000" w:themeColor="text1"/>
                    <w:sz w:val="18"/>
                    <w:szCs w:val="18"/>
                  </w:rPr>
                </w:rPrChange>
              </w:rPr>
              <w:t xml:space="preserve">, A.; </w:t>
            </w:r>
            <w:proofErr w:type="spellStart"/>
            <w:r w:rsidRPr="00756DA0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lang w:val="en-US"/>
                <w:rPrChange w:id="468" w:author="GerardCastle" w:date="2012-11-08T10:41:00Z">
                  <w:rPr>
                    <w:rFonts w:ascii="Arial" w:hAnsi="Arial" w:cs="Arial"/>
                    <w:noProof w:val="0"/>
                    <w:color w:val="000000" w:themeColor="text1"/>
                    <w:sz w:val="18"/>
                    <w:szCs w:val="18"/>
                  </w:rPr>
                </w:rPrChange>
              </w:rPr>
              <w:t>Kapicka</w:t>
            </w:r>
            <w:proofErr w:type="spellEnd"/>
            <w:r w:rsidRPr="00756DA0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lang w:val="en-US"/>
                <w:rPrChange w:id="469" w:author="GerardCastle" w:date="2012-11-08T10:41:00Z">
                  <w:rPr>
                    <w:rFonts w:ascii="Arial" w:hAnsi="Arial" w:cs="Arial"/>
                    <w:noProof w:val="0"/>
                    <w:color w:val="000000" w:themeColor="text1"/>
                    <w:sz w:val="18"/>
                    <w:szCs w:val="18"/>
                  </w:rPr>
                </w:rPrChange>
              </w:rPr>
              <w:t xml:space="preserve">, Ch.; Lundgren, L. (2005). </w:t>
            </w:r>
            <w:r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Biología la Dinámica de la Vida.</w:t>
            </w:r>
            <w:r w:rsidR="001B6DC4"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 xml:space="preserve"> </w:t>
            </w:r>
            <w:ins w:id="470" w:author="GerardCastle" w:date="2012-11-07T11:16:00Z">
              <w:r w:rsidR="002805ED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México. </w:t>
              </w:r>
            </w:ins>
            <w:r w:rsidR="001B6DC4"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 xml:space="preserve">Mc Graw Hill. </w:t>
            </w:r>
            <w:del w:id="471" w:author="GerardCastle" w:date="2012-11-07T11:16:00Z">
              <w:r w:rsidRPr="00B75833" w:rsidDel="002805ED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México.</w:delText>
              </w:r>
            </w:del>
          </w:p>
          <w:p w:rsidR="00B93523" w:rsidRPr="00B75833" w:rsidRDefault="00B93523" w:rsidP="00F66C9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B93523" w:rsidRPr="00B75833" w:rsidRDefault="00A83E0C" w:rsidP="00F66C9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 xml:space="preserve">Espinosa, G.; Aguilar, G.; Espino, F-; García, J.J.; García, I.; Márquez, R.M.; Rivas, E.L.; Velazco, E.; Vizcarra, M.G. (2005). </w:t>
            </w:r>
            <w:r w:rsidR="001B350D"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Biología 1</w:t>
            </w:r>
            <w:del w:id="472" w:author="GerardCastle" w:date="2012-11-07T11:18:00Z">
              <w:r w:rsidR="001B350D" w:rsidRPr="00B75833" w:rsidDel="002805ED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. (2ª edición)</w:delText>
              </w:r>
            </w:del>
            <w:r w:rsidR="001B350D"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 xml:space="preserve">. </w:t>
            </w:r>
            <w:ins w:id="473" w:author="GerardCastle" w:date="2012-11-07T11:18:00Z">
              <w:r w:rsidR="002805ED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México. </w:t>
              </w:r>
            </w:ins>
            <w:r w:rsidR="001B350D" w:rsidRPr="00B75833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 xml:space="preserve">Mc Graw Hill. </w:t>
            </w:r>
            <w:del w:id="474" w:author="GerardCastle" w:date="2012-11-07T11:18:00Z">
              <w:r w:rsidR="001B350D" w:rsidRPr="00B75833" w:rsidDel="002805ED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México.</w:delText>
              </w:r>
            </w:del>
          </w:p>
          <w:p w:rsidR="001B350D" w:rsidRPr="00B75833" w:rsidRDefault="001B350D" w:rsidP="00F66C9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B93523" w:rsidRPr="00B75833" w:rsidDel="00BA7D9A" w:rsidRDefault="00B93523" w:rsidP="00F66C9A">
            <w:pPr>
              <w:autoSpaceDE w:val="0"/>
              <w:autoSpaceDN w:val="0"/>
              <w:adjustRightInd w:val="0"/>
              <w:spacing w:line="240" w:lineRule="auto"/>
              <w:rPr>
                <w:del w:id="475" w:author="GerardCastle" w:date="2012-11-07T11:23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del w:id="476" w:author="GerardCastle" w:date="2012-11-07T11:23:00Z">
              <w:r w:rsidRPr="00B75833" w:rsidDel="00BA7D9A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Espinosa, G.; Aguilar, G.; Arteaga, a.; Espino, F.; Morales, M.</w:delText>
              </w:r>
              <w:r w:rsidR="00FE7770" w:rsidRPr="00B75833" w:rsidDel="00BA7D9A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L.; Rivas, E.L.; Vizcarra, M.GM. (2005). Biología 2. (2da ed.). Mc Graw Hill. México.</w:delText>
              </w:r>
            </w:del>
          </w:p>
          <w:p w:rsidR="00947C96" w:rsidRPr="00B75833" w:rsidRDefault="00947C96" w:rsidP="00B223CA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color w:val="000000" w:themeColor="text1"/>
              </w:rPr>
            </w:pPr>
          </w:p>
          <w:p w:rsidR="001B350D" w:rsidRPr="00BA7D9A" w:rsidRDefault="001B350D" w:rsidP="00B223CA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  <w:rPrChange w:id="477" w:author="GerardCastle" w:date="2012-11-07T11:23:00Z">
                  <w:rPr>
                    <w:rFonts w:cs="Calibri"/>
                    <w:noProof w:val="0"/>
                  </w:rPr>
                </w:rPrChange>
              </w:rPr>
            </w:pPr>
            <w:proofErr w:type="spellStart"/>
            <w:r w:rsidRPr="00BA7D9A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rPrChange w:id="478" w:author="GerardCastle" w:date="2012-11-07T11:23:00Z">
                  <w:rPr>
                    <w:rFonts w:cs="Calibri"/>
                    <w:noProof w:val="0"/>
                    <w:color w:val="000000" w:themeColor="text1"/>
                  </w:rPr>
                </w:rPrChange>
              </w:rPr>
              <w:t>Mader</w:t>
            </w:r>
            <w:proofErr w:type="spellEnd"/>
            <w:r w:rsidRPr="00BA7D9A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rPrChange w:id="479" w:author="GerardCastle" w:date="2012-11-07T11:23:00Z">
                  <w:rPr>
                    <w:rFonts w:cs="Calibri"/>
                    <w:noProof w:val="0"/>
                    <w:color w:val="000000" w:themeColor="text1"/>
                  </w:rPr>
                </w:rPrChange>
              </w:rPr>
              <w:t>, S.S. (2003). Biología</w:t>
            </w:r>
            <w:del w:id="480" w:author="GerardCastle" w:date="2012-11-07T11:23:00Z">
              <w:r w:rsidRPr="00BA7D9A" w:rsidDel="00BA7D9A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rPrChange w:id="481" w:author="GerardCastle" w:date="2012-11-07T11:23:00Z">
                    <w:rPr>
                      <w:rFonts w:cs="Calibri"/>
                      <w:noProof w:val="0"/>
                      <w:color w:val="000000" w:themeColor="text1"/>
                    </w:rPr>
                  </w:rPrChange>
                </w:rPr>
                <w:delText xml:space="preserve">. </w:delText>
              </w:r>
              <w:r w:rsidRPr="00BA7D9A" w:rsidDel="00BA7D9A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  <w:rPrChange w:id="482" w:author="GerardCastle" w:date="2012-11-07T11:23:00Z">
                    <w:rPr>
                      <w:rFonts w:cs="Calibri"/>
                      <w:noProof w:val="0"/>
                      <w:color w:val="000000" w:themeColor="text1"/>
                      <w:lang w:val="en-US"/>
                    </w:rPr>
                  </w:rPrChange>
                </w:rPr>
                <w:delText>(7ª edición)</w:delText>
              </w:r>
            </w:del>
            <w:r w:rsidRPr="00BA7D9A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lang w:val="es-ES"/>
                <w:rPrChange w:id="483" w:author="GerardCastle" w:date="2012-11-07T11:23:00Z">
                  <w:rPr>
                    <w:rFonts w:cs="Calibri"/>
                    <w:noProof w:val="0"/>
                    <w:color w:val="000000" w:themeColor="text1"/>
                    <w:lang w:val="en-US"/>
                  </w:rPr>
                </w:rPrChange>
              </w:rPr>
              <w:t>.</w:t>
            </w:r>
            <w:ins w:id="484" w:author="GerardCastle" w:date="2012-11-07T11:23:00Z">
              <w:r w:rsidR="00BA7D9A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 xml:space="preserve"> México. </w:t>
              </w:r>
            </w:ins>
            <w:r w:rsidRPr="00BA7D9A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lang w:val="es-ES"/>
                <w:rPrChange w:id="485" w:author="GerardCastle" w:date="2012-11-07T11:23:00Z">
                  <w:rPr>
                    <w:rFonts w:cs="Calibri"/>
                    <w:noProof w:val="0"/>
                    <w:color w:val="000000" w:themeColor="text1"/>
                    <w:lang w:val="en-US"/>
                  </w:rPr>
                </w:rPrChange>
              </w:rPr>
              <w:t xml:space="preserve">Mc Graw  Hill. </w:t>
            </w:r>
            <w:del w:id="486" w:author="GerardCastle" w:date="2012-11-07T11:23:00Z">
              <w:r w:rsidRPr="00BA7D9A" w:rsidDel="00BA7D9A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rPrChange w:id="487" w:author="GerardCastle" w:date="2012-11-07T11:23:00Z">
                    <w:rPr>
                      <w:rFonts w:cs="Calibri"/>
                      <w:noProof w:val="0"/>
                      <w:color w:val="000000" w:themeColor="text1"/>
                    </w:rPr>
                  </w:rPrChange>
                </w:rPr>
                <w:delText>Méxic</w:delText>
              </w:r>
              <w:r w:rsidRPr="00BA7D9A" w:rsidDel="00BA7D9A">
                <w:rPr>
                  <w:rFonts w:ascii="Arial" w:hAnsi="Arial" w:cs="Arial"/>
                  <w:noProof w:val="0"/>
                  <w:sz w:val="18"/>
                  <w:szCs w:val="18"/>
                  <w:rPrChange w:id="488" w:author="GerardCastle" w:date="2012-11-07T11:23:00Z">
                    <w:rPr>
                      <w:rFonts w:cs="Calibri"/>
                      <w:noProof w:val="0"/>
                    </w:rPr>
                  </w:rPrChange>
                </w:rPr>
                <w:delText>o.</w:delText>
              </w:r>
            </w:del>
          </w:p>
        </w:tc>
      </w:tr>
      <w:tr w:rsidR="00947C96" w:rsidRPr="009D7D0D" w:rsidTr="00621C23">
        <w:tblPrEx>
          <w:tblW w:w="10065" w:type="dxa"/>
          <w:tblInd w:w="108" w:type="dxa"/>
          <w:tblLayout w:type="fixed"/>
          <w:tblLook w:val="0000" w:firstRow="0" w:lastRow="0" w:firstColumn="0" w:lastColumn="0" w:noHBand="0" w:noVBand="0"/>
          <w:tblPrExChange w:id="489" w:author="GerardCastle" w:date="2012-11-07T11:24:00Z">
            <w:tblPrEx>
              <w:tblW w:w="10065" w:type="dxa"/>
              <w:tblInd w:w="108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87"/>
          <w:trPrChange w:id="490" w:author="GerardCastle" w:date="2012-11-07T11:24:00Z">
            <w:trPr>
              <w:gridAfter w:val="0"/>
              <w:trHeight w:val="87"/>
            </w:trPr>
          </w:trPrChange>
        </w:trPr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PrChange w:id="491" w:author="GerardCastle" w:date="2012-11-07T11:24:00Z">
              <w:tcPr>
                <w:tcW w:w="1821" w:type="dxa"/>
                <w:gridSpan w:val="2"/>
                <w:vMerge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492" w:author="GerardCastle" w:date="2012-11-07T11:24:00Z">
              <w:tcPr>
                <w:tcW w:w="1692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B51A94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Conocerá los métodos básicos  para el estudio de la célula.</w:t>
            </w: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5606" w:rsidRDefault="00C95606" w:rsidP="00E36A9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493" w:author="GerardCastle" w:date="2012-11-07T11:34:00Z"/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B223CA" w:rsidRDefault="00947C96" w:rsidP="00E36A9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 xml:space="preserve">Conocerá la </w:t>
            </w:r>
            <w:r w:rsidR="00E36A9B">
              <w:rPr>
                <w:rFonts w:ascii="Arial" w:hAnsi="Arial" w:cs="Arial"/>
                <w:noProof w:val="0"/>
                <w:sz w:val="18"/>
                <w:szCs w:val="18"/>
              </w:rPr>
              <w:t xml:space="preserve">estructura, </w:t>
            </w: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composición y funci</w:t>
            </w:r>
            <w:r w:rsidR="00E36A9B">
              <w:rPr>
                <w:rFonts w:ascii="Arial" w:hAnsi="Arial" w:cs="Arial"/>
                <w:noProof w:val="0"/>
                <w:sz w:val="18"/>
                <w:szCs w:val="18"/>
              </w:rPr>
              <w:t>ones de la membrana celular, el transporte de moléculas a través de ella, así como los medios de comunicación intercelular y las especializaciones de la membrana celular.</w:t>
            </w:r>
          </w:p>
        </w:tc>
        <w:tc>
          <w:tcPr>
            <w:tcW w:w="2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494" w:author="GerardCastle" w:date="2012-11-07T11:24:00Z">
              <w:tcPr>
                <w:tcW w:w="2837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B51A94" w:rsidRDefault="00B51A9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E36A9B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Microscopia de campo claro,</w:t>
            </w:r>
            <w:ins w:id="495" w:author="GerardCastle" w:date="2012-11-07T11:37:00Z">
              <w:r w:rsidR="00C95606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de campo obscuro, </w:t>
              </w:r>
              <w:proofErr w:type="spellStart"/>
              <w:r w:rsidR="00C95606">
                <w:rPr>
                  <w:rFonts w:ascii="Arial" w:hAnsi="Arial" w:cs="Arial"/>
                  <w:noProof w:val="0"/>
                  <w:sz w:val="18"/>
                  <w:szCs w:val="18"/>
                </w:rPr>
                <w:t>cofocal</w:t>
              </w:r>
              <w:proofErr w:type="spellEnd"/>
              <w:r w:rsidR="00C95606">
                <w:rPr>
                  <w:rFonts w:ascii="Arial" w:hAnsi="Arial" w:cs="Arial"/>
                  <w:noProof w:val="0"/>
                  <w:sz w:val="18"/>
                  <w:szCs w:val="18"/>
                </w:rPr>
                <w:t>,</w:t>
              </w:r>
            </w:ins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 de contraste de fases y electrónica.</w:t>
            </w:r>
          </w:p>
          <w:p w:rsidR="00E36A9B" w:rsidRDefault="00E36A9B" w:rsidP="00E36A9B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Análisis de fracciones celulares: centrifugación diferencial, cromatografía, electroforesis  y espectroscopia. </w:t>
            </w: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496" w:author="GerardCastle" w:date="2012-11-07T11:2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621C23" w:rsidRDefault="00621C2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497" w:author="GerardCastle" w:date="2012-11-07T11:2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621C23" w:rsidRDefault="00621C2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498" w:author="GerardCastle" w:date="2012-11-07T11:2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621C23" w:rsidRDefault="00621C2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499" w:author="GerardCastle" w:date="2012-11-07T11:2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621C23" w:rsidRDefault="00621C2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00" w:author="GerardCastle" w:date="2012-11-07T11:2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621C23" w:rsidRDefault="00621C2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5606" w:rsidRDefault="00C9560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E36A9B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Estructura, composición y funciones de la membrana celular.</w:t>
            </w:r>
          </w:p>
          <w:p w:rsidR="00E36A9B" w:rsidRDefault="00E36A9B" w:rsidP="00E36A9B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Transporte de moléculas a través de la membrana celular.</w:t>
            </w:r>
          </w:p>
          <w:p w:rsidR="00E90721" w:rsidRDefault="00E36A9B" w:rsidP="00E36A9B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Medios de comunicación intercelular</w:t>
            </w:r>
          </w:p>
          <w:p w:rsidR="00E90721" w:rsidRPr="00E90721" w:rsidRDefault="00E90721" w:rsidP="00E907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3.1</w:t>
            </w:r>
            <w:ins w:id="501" w:author="GerardCastle" w:date="2012-11-07T11:32:00Z">
              <w:r w:rsidR="00621C23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</w:t>
              </w:r>
            </w:ins>
            <w:r w:rsidRPr="00E90721">
              <w:rPr>
                <w:rFonts w:ascii="Arial" w:hAnsi="Arial" w:cs="Arial"/>
                <w:noProof w:val="0"/>
                <w:sz w:val="18"/>
                <w:szCs w:val="18"/>
              </w:rPr>
              <w:t>Características de los sistemas de señales celulares.</w:t>
            </w:r>
          </w:p>
          <w:p w:rsidR="00E90721" w:rsidRDefault="00E90721" w:rsidP="00E907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3.2 </w:t>
            </w:r>
            <w:r w:rsidRPr="00E90721">
              <w:rPr>
                <w:rFonts w:ascii="Arial" w:hAnsi="Arial" w:cs="Arial"/>
                <w:noProof w:val="0"/>
                <w:sz w:val="18"/>
                <w:szCs w:val="18"/>
              </w:rPr>
              <w:t>Tipo</w:t>
            </w:r>
            <w:ins w:id="502" w:author="GerardCastle" w:date="2012-11-07T11:36:00Z">
              <w:r w:rsidR="00C95606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</w:t>
              </w:r>
            </w:ins>
            <w:r w:rsidRPr="00E90721">
              <w:rPr>
                <w:rFonts w:ascii="Arial" w:hAnsi="Arial" w:cs="Arial"/>
                <w:noProof w:val="0"/>
                <w:sz w:val="18"/>
                <w:szCs w:val="18"/>
              </w:rPr>
              <w:t>de comunicación celular.</w:t>
            </w:r>
          </w:p>
          <w:p w:rsidR="00E90721" w:rsidRPr="00E90721" w:rsidRDefault="00E90721" w:rsidP="00E907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E90721">
              <w:rPr>
                <w:rFonts w:ascii="Arial" w:hAnsi="Arial" w:cs="Arial"/>
                <w:noProof w:val="0"/>
                <w:sz w:val="18"/>
                <w:szCs w:val="18"/>
              </w:rPr>
              <w:t>3.3</w:t>
            </w:r>
            <w:ins w:id="503" w:author="GerardCastle" w:date="2012-11-07T11:32:00Z">
              <w:r w:rsidR="00621C23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</w:t>
              </w:r>
            </w:ins>
            <w:r w:rsidRPr="00E90721">
              <w:rPr>
                <w:rFonts w:ascii="Arial" w:hAnsi="Arial" w:cs="Arial"/>
                <w:noProof w:val="0"/>
                <w:sz w:val="18"/>
                <w:szCs w:val="18"/>
              </w:rPr>
              <w:t>Traducción de señales en el interior de la célula.</w:t>
            </w:r>
          </w:p>
          <w:p w:rsidR="00E90721" w:rsidRPr="00E90721" w:rsidRDefault="00E90721" w:rsidP="00E907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E90721">
              <w:rPr>
                <w:rFonts w:ascii="Arial" w:hAnsi="Arial" w:cs="Arial"/>
                <w:noProof w:val="0"/>
                <w:sz w:val="18"/>
                <w:szCs w:val="18"/>
              </w:rPr>
              <w:t>3.4</w:t>
            </w:r>
            <w:proofErr w:type="gramStart"/>
            <w:r w:rsidRPr="00E90721">
              <w:rPr>
                <w:rFonts w:ascii="Arial" w:hAnsi="Arial" w:cs="Arial"/>
                <w:noProof w:val="0"/>
                <w:sz w:val="18"/>
                <w:szCs w:val="18"/>
              </w:rPr>
              <w:t>.Transformación</w:t>
            </w:r>
            <w:proofErr w:type="gramEnd"/>
            <w:r w:rsidRPr="00E90721">
              <w:rPr>
                <w:rFonts w:ascii="Arial" w:hAnsi="Arial" w:cs="Arial"/>
                <w:noProof w:val="0"/>
                <w:sz w:val="18"/>
                <w:szCs w:val="18"/>
              </w:rPr>
              <w:t xml:space="preserve"> de la señal.</w:t>
            </w:r>
          </w:p>
          <w:p w:rsidR="00E90721" w:rsidRPr="00E90721" w:rsidRDefault="00E90721" w:rsidP="00E907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E90721">
              <w:rPr>
                <w:rFonts w:ascii="Arial" w:hAnsi="Arial" w:cs="Arial"/>
                <w:noProof w:val="0"/>
                <w:sz w:val="18"/>
                <w:szCs w:val="18"/>
              </w:rPr>
              <w:t>3.5.</w:t>
            </w:r>
            <w:r w:rsidRPr="00E90721">
              <w:rPr>
                <w:rFonts w:ascii="Arial" w:hAnsi="Arial" w:cs="Arial"/>
                <w:noProof w:val="0"/>
                <w:sz w:val="18"/>
                <w:szCs w:val="18"/>
              </w:rPr>
              <w:tab/>
              <w:t>Receptores intracelulares.</w:t>
            </w:r>
          </w:p>
          <w:p w:rsidR="00E90721" w:rsidRPr="00E90721" w:rsidRDefault="00E90721" w:rsidP="00E9072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E90721">
              <w:rPr>
                <w:rFonts w:ascii="Arial" w:hAnsi="Arial" w:cs="Arial"/>
                <w:noProof w:val="0"/>
                <w:sz w:val="18"/>
                <w:szCs w:val="18"/>
              </w:rPr>
              <w:t>3.6.</w:t>
            </w:r>
            <w:r w:rsidRPr="00E90721">
              <w:rPr>
                <w:rFonts w:ascii="Arial" w:hAnsi="Arial" w:cs="Arial"/>
                <w:noProof w:val="0"/>
                <w:sz w:val="18"/>
                <w:szCs w:val="18"/>
              </w:rPr>
              <w:tab/>
              <w:t>Receptores de superficie.</w:t>
            </w:r>
          </w:p>
          <w:p w:rsidR="00E36A9B" w:rsidRPr="00E36A9B" w:rsidRDefault="00E90721" w:rsidP="00E36A9B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E</w:t>
            </w:r>
            <w:r w:rsidR="00E36A9B">
              <w:rPr>
                <w:rFonts w:ascii="Arial" w:hAnsi="Arial" w:cs="Arial"/>
                <w:noProof w:val="0"/>
                <w:sz w:val="18"/>
                <w:szCs w:val="18"/>
              </w:rPr>
              <w:t>specializaciones de la membrana celular.</w:t>
            </w: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6A9B" w:rsidRDefault="00E36A9B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9D7D0D" w:rsidRDefault="00947C96" w:rsidP="001D4AB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</w:tc>
        <w:tc>
          <w:tcPr>
            <w:tcW w:w="1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504" w:author="GerardCastle" w:date="2012-11-07T11:24:00Z">
              <w:tcPr>
                <w:tcW w:w="1523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1B6DC4" w:rsidRDefault="001B6DC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621C2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05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  <w:ins w:id="506" w:author="GerardCastle" w:date="2012-11-07T11:28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Baltimore, J. (2004). Microbiología. México. </w:t>
              </w:r>
            </w:ins>
            <w:ins w:id="507" w:author="GerardCastle" w:date="2012-11-07T11:29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Interamericana-</w:t>
              </w:r>
            </w:ins>
            <w:proofErr w:type="spellStart"/>
            <w:ins w:id="508" w:author="GerardCastle" w:date="2012-11-07T11:28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MacGrawHill</w:t>
              </w:r>
            </w:ins>
            <w:proofErr w:type="spellEnd"/>
            <w:ins w:id="509" w:author="GerardCastle" w:date="2012-11-07T11:29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</w:p>
          <w:p w:rsidR="00621C23" w:rsidRDefault="00621C2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10" w:author="GerardCastle" w:date="2012-11-07T11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11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12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13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14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15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16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17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18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19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20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21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22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23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24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25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621C2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26" w:author="GerardCastle" w:date="2012-11-07T11:2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B223CA" w:rsidDel="00621C23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27" w:author="GerardCastle" w:date="2012-11-07T11:30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Karp</w:t>
            </w:r>
            <w:proofErr w:type="spellEnd"/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, G. (2006) Biología Celular y Molecular: Conceptos y Experimentos.</w:t>
            </w:r>
            <w:ins w:id="528" w:author="GerardCastle" w:date="2012-11-07T11:30:00Z">
              <w:r w:rsidR="00621C23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México.</w:t>
              </w:r>
            </w:ins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del w:id="529" w:author="GerardCastle" w:date="2012-11-07T11:30:00Z">
              <w:r w:rsidRPr="00B223CA" w:rsidDel="00621C23">
                <w:rPr>
                  <w:rFonts w:ascii="Arial" w:hAnsi="Arial" w:cs="Arial"/>
                  <w:noProof w:val="0"/>
                  <w:sz w:val="18"/>
                  <w:szCs w:val="18"/>
                </w:rPr>
                <w:delText>Traducción Martha Elena Araiza Martínez:</w:delText>
              </w:r>
            </w:del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Mc Graw-Hill Interamericana</w:t>
            </w:r>
            <w:ins w:id="530" w:author="GerardCastle" w:date="2012-11-07T11:30:00Z">
              <w:r w:rsidR="00621C23"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  <w:del w:id="531" w:author="GerardCastle" w:date="2012-11-07T11:30:00Z">
              <w:r w:rsidRPr="00B223CA" w:rsidDel="00621C23">
                <w:rPr>
                  <w:rFonts w:ascii="Arial" w:hAnsi="Arial" w:cs="Arial"/>
                  <w:noProof w:val="0"/>
                  <w:sz w:val="18"/>
                  <w:szCs w:val="18"/>
                </w:rPr>
                <w:delText>, C. México.</w:delText>
              </w:r>
            </w:del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5606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32" w:author="GerardCastle" w:date="2012-11-07T11:33:00Z"/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 xml:space="preserve"> </w:t>
            </w:r>
          </w:p>
          <w:p w:rsidR="00C95606" w:rsidRDefault="00C9560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33" w:author="GerardCastle" w:date="2012-11-07T11:33:00Z"/>
                <w:rFonts w:ascii="Arial" w:hAnsi="Arial" w:cs="Arial"/>
                <w:noProof w:val="0"/>
                <w:sz w:val="18"/>
                <w:szCs w:val="18"/>
              </w:rPr>
            </w:pPr>
          </w:p>
          <w:p w:rsidR="00C95606" w:rsidRDefault="00C9560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34" w:author="GerardCastle" w:date="2012-11-07T11:34:00Z"/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Fuentes, H, V.O</w:t>
            </w:r>
            <w:proofErr w:type="gramStart"/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.(</w:t>
            </w:r>
            <w:proofErr w:type="gramEnd"/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1999).</w:t>
            </w:r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Biología Celular.</w:t>
            </w:r>
            <w:ins w:id="535" w:author="GerardCastle" w:date="2012-11-07T11:35:00Z">
              <w:r w:rsidR="00C95606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México. </w:t>
              </w:r>
            </w:ins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 xml:space="preserve"> UNAM</w:t>
            </w:r>
            <w:ins w:id="536" w:author="GerardCastle" w:date="2012-11-07T11:35:00Z">
              <w:r w:rsidR="00C95606"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  <w:del w:id="537" w:author="GerardCastle" w:date="2012-11-07T11:35:00Z">
              <w:r w:rsidRPr="00B223CA" w:rsidDel="00C95606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 México. </w:delText>
              </w:r>
            </w:del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Paniagua, R, (1999). Biología Celular/</w:t>
            </w:r>
            <w:ins w:id="538" w:author="GerardCastle" w:date="2012-11-07T11:36:00Z">
              <w:r w:rsidR="00C95606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Madrid.</w:t>
              </w:r>
            </w:ins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 xml:space="preserve"> Mc Graw-Hill Interamerican</w:t>
            </w:r>
            <w:ins w:id="539" w:author="GerardCastle" w:date="2012-11-07T11:36:00Z">
              <w:r w:rsidR="00C95606">
                <w:rPr>
                  <w:rFonts w:ascii="Arial" w:hAnsi="Arial" w:cs="Arial"/>
                  <w:noProof w:val="0"/>
                  <w:sz w:val="18"/>
                  <w:szCs w:val="18"/>
                </w:rPr>
                <w:t>a.</w:t>
              </w:r>
            </w:ins>
            <w:del w:id="540" w:author="GerardCastle" w:date="2012-11-07T11:36:00Z">
              <w:r w:rsidRPr="00B223CA" w:rsidDel="00C95606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a </w:delText>
              </w:r>
            </w:del>
            <w:del w:id="541" w:author="GerardCastle" w:date="2012-11-07T11:35:00Z">
              <w:r w:rsidRPr="00B223CA" w:rsidDel="00C95606">
                <w:rPr>
                  <w:rFonts w:ascii="Arial" w:hAnsi="Arial" w:cs="Arial"/>
                  <w:noProof w:val="0"/>
                  <w:sz w:val="18"/>
                  <w:szCs w:val="18"/>
                </w:rPr>
                <w:delText>Madrid México.</w:delText>
              </w:r>
            </w:del>
          </w:p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542" w:author="GerardCastle" w:date="2012-11-07T11:24:00Z">
              <w:tcPr>
                <w:tcW w:w="2192" w:type="dxa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1B350D" w:rsidRDefault="001B350D" w:rsidP="00B51A94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</w:rPr>
            </w:pPr>
          </w:p>
          <w:p w:rsidR="000A1C47" w:rsidRPr="001C13B8" w:rsidRDefault="00C95606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543" w:author="GerardCastle" w:date="2012-11-07T11:35:00Z"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Mader</w:t>
              </w:r>
              <w:proofErr w:type="spellEnd"/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S.S. (2003). Biología</w:t>
              </w:r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>.</w:t>
              </w:r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 xml:space="preserve"> México. </w:t>
              </w:r>
              <w:r w:rsidRPr="00C95606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rPrChange w:id="544" w:author="GerardCastle" w:date="2012-11-07T11:35:00Z">
                    <w:rPr>
                      <w:rFonts w:ascii="Arial" w:hAnsi="Arial" w:cs="Arial"/>
                      <w:noProof w:val="0"/>
                      <w:color w:val="000000" w:themeColor="text1"/>
                      <w:sz w:val="18"/>
                      <w:szCs w:val="18"/>
                      <w:lang w:val="es-ES"/>
                    </w:rPr>
                  </w:rPrChange>
                </w:rPr>
                <w:t>Mc Graw  Hill.</w:t>
              </w:r>
            </w:ins>
          </w:p>
          <w:p w:rsidR="000A1C47" w:rsidRPr="001C13B8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6020CF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6020CF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6020CF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C95606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C95606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C95606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C95606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C95606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C95606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C95606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C95606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C95606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C95606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C95606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C95606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RPr="00C95606" w:rsidDel="00C95606" w:rsidRDefault="000A1C47" w:rsidP="00B51A94">
            <w:pPr>
              <w:autoSpaceDE w:val="0"/>
              <w:autoSpaceDN w:val="0"/>
              <w:adjustRightInd w:val="0"/>
              <w:spacing w:line="240" w:lineRule="auto"/>
              <w:rPr>
                <w:del w:id="545" w:author="GerardCastle" w:date="2012-11-07T11:3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B51A94" w:rsidRPr="00B51A94" w:rsidRDefault="00B51A94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C95606">
              <w:rPr>
                <w:rFonts w:ascii="Arial" w:hAnsi="Arial" w:cs="Arial"/>
                <w:noProof w:val="0"/>
                <w:sz w:val="18"/>
                <w:szCs w:val="18"/>
              </w:rPr>
              <w:t xml:space="preserve">Peña, A. (1986). </w:t>
            </w:r>
            <w:r w:rsidRPr="00B51A94">
              <w:rPr>
                <w:rFonts w:ascii="Arial" w:hAnsi="Arial" w:cs="Arial"/>
                <w:noProof w:val="0"/>
                <w:sz w:val="18"/>
                <w:szCs w:val="18"/>
              </w:rPr>
              <w:t>Las Membranas de las Células.</w:t>
            </w:r>
            <w:ins w:id="546" w:author="GerardCastle" w:date="2012-11-07T11:36:00Z">
              <w:r w:rsidR="00C95606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</w:t>
              </w:r>
            </w:ins>
            <w:ins w:id="547" w:author="GerardCastle" w:date="2012-11-07T11:51:00Z">
              <w:r w:rsidR="00A05E63">
                <w:rPr>
                  <w:rFonts w:ascii="Arial" w:hAnsi="Arial" w:cs="Arial"/>
                  <w:noProof w:val="0"/>
                  <w:sz w:val="18"/>
                  <w:szCs w:val="18"/>
                </w:rPr>
                <w:t>México</w:t>
              </w:r>
            </w:ins>
            <w:ins w:id="548" w:author="GerardCastle" w:date="2012-11-07T11:36:00Z">
              <w:r w:rsidR="00C95606"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  <w:r w:rsidRPr="00B51A94">
              <w:rPr>
                <w:rFonts w:ascii="Arial" w:hAnsi="Arial" w:cs="Arial"/>
                <w:noProof w:val="0"/>
                <w:sz w:val="18"/>
                <w:szCs w:val="18"/>
              </w:rPr>
              <w:t xml:space="preserve"> FCE.</w:t>
            </w:r>
            <w:del w:id="549" w:author="GerardCastle" w:date="2012-11-07T11:36:00Z">
              <w:r w:rsidRPr="00B51A94" w:rsidDel="00C95606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 La Ciencia desde México. 18. México.</w:delText>
              </w:r>
            </w:del>
            <w:r w:rsidRPr="00B51A94">
              <w:rPr>
                <w:rFonts w:ascii="Arial" w:hAnsi="Arial" w:cs="Arial"/>
                <w:noProof w:val="0"/>
                <w:sz w:val="18"/>
                <w:szCs w:val="18"/>
              </w:rPr>
              <w:t xml:space="preserve"> </w:t>
            </w:r>
          </w:p>
        </w:tc>
      </w:tr>
      <w:tr w:rsidR="00947C96" w:rsidRPr="009D7D0D" w:rsidTr="00621C23">
        <w:tblPrEx>
          <w:tblW w:w="10065" w:type="dxa"/>
          <w:tblInd w:w="108" w:type="dxa"/>
          <w:tblLayout w:type="fixed"/>
          <w:tblLook w:val="0000" w:firstRow="0" w:lastRow="0" w:firstColumn="0" w:lastColumn="0" w:noHBand="0" w:noVBand="0"/>
          <w:tblPrExChange w:id="550" w:author="GerardCastle" w:date="2012-11-07T11:24:00Z">
            <w:tblPrEx>
              <w:tblW w:w="10065" w:type="dxa"/>
              <w:tblInd w:w="108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1"/>
          <w:trPrChange w:id="551" w:author="GerardCastle" w:date="2012-11-07T11:24:00Z">
            <w:trPr>
              <w:gridAfter w:val="0"/>
              <w:trHeight w:val="1"/>
            </w:trPr>
          </w:trPrChange>
        </w:trPr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PrChange w:id="552" w:author="GerardCastle" w:date="2012-11-07T11:24:00Z">
              <w:tcPr>
                <w:tcW w:w="1821" w:type="dxa"/>
                <w:gridSpan w:val="2"/>
                <w:vMerge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553" w:author="GerardCastle" w:date="2012-11-07T11:24:00Z">
              <w:tcPr>
                <w:tcW w:w="1692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0A1C47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Conocerá la composición química, funciones y </w:t>
            </w:r>
            <w:r w:rsidR="00033E7F">
              <w:rPr>
                <w:rFonts w:ascii="Arial" w:hAnsi="Arial" w:cs="Arial"/>
                <w:noProof w:val="0"/>
                <w:sz w:val="18"/>
                <w:szCs w:val="18"/>
              </w:rPr>
              <w:t xml:space="preserve">Conocerá la composición  química, funciones y </w:t>
            </w:r>
            <w:r>
              <w:rPr>
                <w:rFonts w:ascii="Arial" w:hAnsi="Arial" w:cs="Arial"/>
                <w:noProof w:val="0"/>
                <w:sz w:val="18"/>
                <w:szCs w:val="18"/>
              </w:rPr>
              <w:t>diversidad estructural de la matriz extracelular, las moléculas que median la adhesión celular, así como la interacción entre la célula y la matriz extracelular.</w:t>
            </w:r>
          </w:p>
          <w:p w:rsidR="001D4AB4" w:rsidRDefault="001D4AB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54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55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56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57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58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59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Del="005E7DBC" w:rsidRDefault="001D4AB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60" w:author="GerardCastle" w:date="2012-11-07T11:5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61" w:author="GerardCastle" w:date="2012-11-07T12:13:00Z"/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Del="00A05E63" w:rsidRDefault="001D4AB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62" w:author="GerardCastle" w:date="2012-11-07T11:5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A1C47" w:rsidDel="00A05E63" w:rsidRDefault="000A1C4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63" w:author="GerardCastle" w:date="2012-11-07T11:5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Conocerá la composición y  las funciones del </w:t>
            </w:r>
            <w:proofErr w:type="spellStart"/>
            <w:r>
              <w:rPr>
                <w:rFonts w:ascii="Arial" w:hAnsi="Arial" w:cs="Arial"/>
                <w:noProof w:val="0"/>
                <w:sz w:val="18"/>
                <w:szCs w:val="18"/>
              </w:rPr>
              <w:t>citosol</w:t>
            </w:r>
            <w:proofErr w:type="spellEnd"/>
            <w:r>
              <w:rPr>
                <w:rFonts w:ascii="Arial" w:hAnsi="Arial" w:cs="Arial"/>
                <w:noProof w:val="0"/>
                <w:sz w:val="18"/>
                <w:szCs w:val="18"/>
              </w:rPr>
              <w:t>.</w:t>
            </w:r>
          </w:p>
          <w:p w:rsidR="001D4AB4" w:rsidRDefault="001D4AB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64" w:author="GerardCastle" w:date="2012-11-07T12:1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65" w:author="GerardCastle" w:date="2012-11-07T12:1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66" w:author="GerardCastle" w:date="2012-11-07T12:1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67" w:author="GerardCastle" w:date="2012-11-07T12:1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Del="00D97C78" w:rsidRDefault="00C6451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68" w:author="GerardCastle" w:date="2012-11-07T12:23:00Z"/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Conocerá los componentes, las funciones e importancia del </w:t>
            </w:r>
            <w:proofErr w:type="spellStart"/>
            <w:r>
              <w:rPr>
                <w:rFonts w:ascii="Arial" w:hAnsi="Arial" w:cs="Arial"/>
                <w:noProof w:val="0"/>
                <w:sz w:val="18"/>
                <w:szCs w:val="18"/>
              </w:rPr>
              <w:t>citoesqueleto</w:t>
            </w:r>
            <w:proofErr w:type="spellEnd"/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, así como </w:t>
            </w:r>
            <w:del w:id="569" w:author="GerardCastle" w:date="2012-11-07T12:22:00Z">
              <w:r w:rsidDel="00D97C78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 </w:delText>
              </w:r>
            </w:del>
            <w:ins w:id="570" w:author="GerardCastle" w:date="2012-11-07T12:23:00Z">
              <w:r w:rsidR="00D97C78">
                <w:rPr>
                  <w:rFonts w:ascii="Arial" w:hAnsi="Arial" w:cs="Arial"/>
                  <w:noProof w:val="0"/>
                  <w:sz w:val="18"/>
                  <w:szCs w:val="18"/>
                </w:rPr>
                <w:t>su participación en el movimiento y locomoción celular.</w:t>
              </w:r>
            </w:ins>
            <w:del w:id="571" w:author="GerardCastle" w:date="2012-11-07T12:23:00Z">
              <w:r w:rsidDel="00D97C78">
                <w:rPr>
                  <w:rFonts w:ascii="Arial" w:hAnsi="Arial" w:cs="Arial"/>
                  <w:noProof w:val="0"/>
                  <w:sz w:val="18"/>
                  <w:szCs w:val="18"/>
                </w:rPr>
                <w:delText>l</w:delText>
              </w:r>
            </w:del>
            <w:del w:id="572" w:author="GerardCastle" w:date="2012-11-07T12:22:00Z">
              <w:r w:rsidDel="005E7DBC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a composición, estructura, </w:delText>
              </w:r>
            </w:del>
            <w:del w:id="573" w:author="GerardCastle" w:date="2012-11-07T12:18:00Z">
              <w:r w:rsidDel="005E7DBC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función e importancia en las funciones celulares de cada uno de los componentes del citoesqueleto </w:delText>
              </w:r>
            </w:del>
            <w:del w:id="574" w:author="GerardCastle" w:date="2012-11-07T12:22:00Z">
              <w:r w:rsidDel="00D97C78">
                <w:rPr>
                  <w:rFonts w:ascii="Arial" w:hAnsi="Arial" w:cs="Arial"/>
                  <w:noProof w:val="0"/>
                  <w:sz w:val="18"/>
                  <w:szCs w:val="18"/>
                </w:rPr>
                <w:delText>y</w:delText>
              </w:r>
            </w:del>
            <w:del w:id="575" w:author="GerardCastle" w:date="2012-11-07T12:23:00Z">
              <w:r w:rsidDel="00D97C78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 su participación en el movimiento y la</w:delText>
              </w:r>
            </w:del>
            <w:del w:id="576" w:author="GerardCastle" w:date="2012-11-07T12:18:00Z">
              <w:r w:rsidDel="005E7DBC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 movilidad</w:delText>
              </w:r>
            </w:del>
            <w:del w:id="577" w:author="GerardCastle" w:date="2012-11-07T12:23:00Z">
              <w:r w:rsidDel="00D97C78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 celular.</w:delText>
              </w:r>
            </w:del>
          </w:p>
          <w:p w:rsidR="00C64512" w:rsidRDefault="00C6451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64512" w:rsidRDefault="00C6451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64512" w:rsidRDefault="00C6451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64512" w:rsidRDefault="00C6451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64512" w:rsidRDefault="00C6451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78" w:author="GerardCastle" w:date="2012-11-07T12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79" w:author="GerardCastle" w:date="2012-11-07T12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80" w:author="GerardCastle" w:date="2012-11-07T12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81" w:author="GerardCastle" w:date="2012-11-07T12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C64512" w:rsidRDefault="00C6451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Conocerá la estructura, composición</w:t>
            </w:r>
            <w:r w:rsidR="00FE4C0A">
              <w:rPr>
                <w:rFonts w:ascii="Arial" w:hAnsi="Arial" w:cs="Arial"/>
                <w:noProof w:val="0"/>
                <w:sz w:val="18"/>
                <w:szCs w:val="18"/>
              </w:rPr>
              <w:t>,</w:t>
            </w: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 función e importancia de la mitocondria.</w:t>
            </w:r>
          </w:p>
          <w:p w:rsidR="00C64512" w:rsidRDefault="00C6451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64512" w:rsidRDefault="00C6451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64512" w:rsidRDefault="00C6451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82" w:author="GerardCastle" w:date="2012-11-07T12:43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83" w:author="GerardCastle" w:date="2012-11-07T12:43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84" w:author="GerardCastle" w:date="2012-11-07T12:43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85" w:author="GerardCastle" w:date="2012-11-07T12:43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Del="00294AA7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86" w:author="GerardCastle" w:date="2012-11-07T12:46:00Z"/>
                <w:rFonts w:ascii="Arial" w:hAnsi="Arial" w:cs="Arial"/>
                <w:noProof w:val="0"/>
                <w:sz w:val="18"/>
                <w:szCs w:val="18"/>
              </w:rPr>
            </w:pPr>
            <w:del w:id="587" w:author="GerardCastle" w:date="2012-11-07T12:46:00Z">
              <w:r w:rsidDel="00294AA7">
                <w:rPr>
                  <w:rFonts w:ascii="Arial" w:hAnsi="Arial" w:cs="Arial"/>
                  <w:noProof w:val="0"/>
                  <w:sz w:val="18"/>
                  <w:szCs w:val="18"/>
                </w:rPr>
                <w:delText>Conocerá la estructura, composición, función e importancia de los ribosomas.</w:delText>
              </w:r>
            </w:del>
          </w:p>
          <w:p w:rsidR="00FE4C0A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Del="00294AA7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88" w:author="GerardCastle" w:date="2012-11-07T12:4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Conocerá la estructura, composición, función e importancia del retículo </w:t>
            </w:r>
            <w:proofErr w:type="spellStart"/>
            <w:r>
              <w:rPr>
                <w:rFonts w:ascii="Arial" w:hAnsi="Arial" w:cs="Arial"/>
                <w:noProof w:val="0"/>
                <w:sz w:val="18"/>
                <w:szCs w:val="18"/>
              </w:rPr>
              <w:t>endoplásmico</w:t>
            </w:r>
            <w:proofErr w:type="spellEnd"/>
            <w:ins w:id="589" w:author="GerardCastle" w:date="2012-11-07T12:48:00Z">
              <w:r w:rsidR="00294AA7"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  <w:del w:id="590" w:author="GerardCastle" w:date="2012-11-07T12:48:00Z">
              <w:r w:rsidDel="00294AA7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 rugoso.</w:delText>
              </w:r>
            </w:del>
          </w:p>
          <w:p w:rsidR="00FE4C0A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Del="003E56DF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91" w:author="GerardCastle" w:date="2012-11-07T12:5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3E56DF" w:rsidRDefault="003E56DF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592" w:author="GerardCastle" w:date="2012-11-07T12:5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Del="00294AA7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93" w:author="GerardCastle" w:date="2012-11-07T12:51:00Z"/>
                <w:rFonts w:ascii="Arial" w:hAnsi="Arial" w:cs="Arial"/>
                <w:noProof w:val="0"/>
                <w:sz w:val="18"/>
                <w:szCs w:val="18"/>
              </w:rPr>
            </w:pPr>
            <w:del w:id="594" w:author="GerardCastle" w:date="2012-11-07T12:51:00Z">
              <w:r w:rsidDel="00294AA7">
                <w:rPr>
                  <w:rFonts w:ascii="Arial" w:hAnsi="Arial" w:cs="Arial"/>
                  <w:noProof w:val="0"/>
                  <w:sz w:val="18"/>
                  <w:szCs w:val="18"/>
                </w:rPr>
                <w:delText>Conocerá la estructura, composición, función e importancia del retículo endoplásmico liso.</w:delText>
              </w:r>
            </w:del>
          </w:p>
          <w:p w:rsidR="00FE4C0A" w:rsidDel="00294AA7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95" w:author="GerardCastle" w:date="2012-11-07T12:5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Del="00294AA7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96" w:author="GerardCastle" w:date="2012-11-07T12:5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Del="00294AA7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597" w:author="GerardCastle" w:date="2012-11-07T12:5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Conocerá la estructura, composición, función e importancia del aparato de Golgi.</w:t>
            </w:r>
          </w:p>
          <w:p w:rsidR="00FE4C0A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Conocerá la estructura, clasificación, composición, funciones e importancia</w:t>
            </w:r>
            <w:ins w:id="598" w:author="GerardCastle" w:date="2012-11-07T13:03:00Z">
              <w:r w:rsidR="003E56DF"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  <w:del w:id="599" w:author="GerardCastle" w:date="2012-11-07T13:03:00Z">
              <w:r w:rsidDel="003E56DF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 de los lisosomas.</w:delText>
              </w:r>
            </w:del>
          </w:p>
          <w:p w:rsidR="00C90B44" w:rsidRDefault="00C90B4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B75833" w:rsidRDefault="00B7583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Del="003E56DF" w:rsidRDefault="00C90B4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600" w:author="GerardCastle" w:date="2012-11-07T13:02:00Z"/>
                <w:rFonts w:ascii="Arial" w:hAnsi="Arial" w:cs="Arial"/>
                <w:noProof w:val="0"/>
                <w:sz w:val="18"/>
                <w:szCs w:val="18"/>
              </w:rPr>
            </w:pPr>
            <w:del w:id="601" w:author="GerardCastle" w:date="2012-11-07T13:02:00Z">
              <w:r w:rsidDel="003E56DF">
                <w:rPr>
                  <w:rFonts w:ascii="Arial" w:hAnsi="Arial" w:cs="Arial"/>
                  <w:noProof w:val="0"/>
                  <w:sz w:val="18"/>
                  <w:szCs w:val="18"/>
                </w:rPr>
                <w:delText>Conocerá la estructura, composición, funciones e importancia de los peroxisomas.</w:delText>
              </w:r>
            </w:del>
          </w:p>
          <w:p w:rsidR="00C90B44" w:rsidRDefault="00C90B4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.</w:t>
            </w:r>
          </w:p>
        </w:tc>
        <w:tc>
          <w:tcPr>
            <w:tcW w:w="2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602" w:author="GerardCastle" w:date="2012-11-07T11:24:00Z">
              <w:tcPr>
                <w:tcW w:w="2837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B51A94" w:rsidRDefault="00B51A94" w:rsidP="00B51A9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Pr="00A05E63" w:rsidRDefault="00A05E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603" w:author="GerardCastle" w:date="2012-11-07T11:51:00Z">
                  <w:rPr/>
                </w:rPrChange>
              </w:rPr>
              <w:pPrChange w:id="604" w:author="GerardCastle" w:date="2012-11-07T11:51:00Z">
                <w:pPr>
                  <w:pStyle w:val="Prrafodelista"/>
                  <w:numPr>
                    <w:numId w:val="18"/>
                  </w:numPr>
                  <w:autoSpaceDE w:val="0"/>
                  <w:autoSpaceDN w:val="0"/>
                  <w:adjustRightInd w:val="0"/>
                  <w:spacing w:line="240" w:lineRule="auto"/>
                  <w:ind w:hanging="360"/>
                  <w:jc w:val="both"/>
                </w:pPr>
              </w:pPrChange>
            </w:pPr>
            <w:ins w:id="605" w:author="GerardCastle" w:date="2012-11-07T11:50:00Z">
              <w:r w:rsidRPr="001C13B8">
                <w:rPr>
                  <w:rFonts w:ascii="Arial" w:hAnsi="Arial" w:cs="Arial"/>
                  <w:noProof w:val="0"/>
                  <w:sz w:val="18"/>
                  <w:szCs w:val="18"/>
                </w:rPr>
                <w:t>1.</w:t>
              </w:r>
            </w:ins>
            <w:ins w:id="606" w:author="GerardCastle" w:date="2012-11-07T11:51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</w:t>
              </w:r>
            </w:ins>
            <w:r w:rsidR="001D4AB4" w:rsidRPr="00A05E63">
              <w:rPr>
                <w:rFonts w:ascii="Arial" w:hAnsi="Arial" w:cs="Arial"/>
                <w:noProof w:val="0"/>
                <w:sz w:val="18"/>
                <w:szCs w:val="18"/>
                <w:rPrChange w:id="607" w:author="GerardCastle" w:date="2012-11-07T11:51:00Z">
                  <w:rPr/>
                </w:rPrChange>
              </w:rPr>
              <w:t>Composición química, funciones y diversidad estructural.</w:t>
            </w:r>
          </w:p>
          <w:p w:rsidR="001D4AB4" w:rsidRPr="00A05E63" w:rsidRDefault="00A05E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608" w:author="GerardCastle" w:date="2012-11-07T11:50:00Z">
                  <w:rPr/>
                </w:rPrChange>
              </w:rPr>
              <w:pPrChange w:id="609" w:author="GerardCastle" w:date="2012-11-07T11:50:00Z">
                <w:pPr>
                  <w:pStyle w:val="Prrafodelista"/>
                  <w:numPr>
                    <w:numId w:val="18"/>
                  </w:numPr>
                  <w:autoSpaceDE w:val="0"/>
                  <w:autoSpaceDN w:val="0"/>
                  <w:adjustRightInd w:val="0"/>
                  <w:spacing w:line="240" w:lineRule="auto"/>
                  <w:ind w:hanging="360"/>
                  <w:jc w:val="both"/>
                </w:pPr>
              </w:pPrChange>
            </w:pPr>
            <w:ins w:id="610" w:author="GerardCastle" w:date="2012-11-07T11:51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2. </w:t>
              </w:r>
            </w:ins>
            <w:r w:rsidR="001D4AB4" w:rsidRPr="00A05E63">
              <w:rPr>
                <w:rFonts w:ascii="Arial" w:hAnsi="Arial" w:cs="Arial"/>
                <w:noProof w:val="0"/>
                <w:sz w:val="18"/>
                <w:szCs w:val="18"/>
                <w:rPrChange w:id="611" w:author="GerardCastle" w:date="2012-11-07T11:50:00Z">
                  <w:rPr/>
                </w:rPrChange>
              </w:rPr>
              <w:t>Moléculas que median la adhesión celular.</w:t>
            </w:r>
          </w:p>
          <w:p w:rsidR="001D4AB4" w:rsidRPr="00A05E63" w:rsidRDefault="00A05E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612" w:author="GerardCastle" w:date="2012-11-07T11:50:00Z">
                  <w:rPr/>
                </w:rPrChange>
              </w:rPr>
              <w:pPrChange w:id="613" w:author="GerardCastle" w:date="2012-11-07T11:50:00Z">
                <w:pPr>
                  <w:pStyle w:val="Prrafodelista"/>
                  <w:numPr>
                    <w:numId w:val="18"/>
                  </w:numPr>
                  <w:autoSpaceDE w:val="0"/>
                  <w:autoSpaceDN w:val="0"/>
                  <w:adjustRightInd w:val="0"/>
                  <w:spacing w:line="240" w:lineRule="auto"/>
                  <w:ind w:hanging="360"/>
                  <w:jc w:val="both"/>
                </w:pPr>
              </w:pPrChange>
            </w:pPr>
            <w:ins w:id="614" w:author="GerardCastle" w:date="2012-11-07T11:51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3. </w:t>
              </w:r>
            </w:ins>
            <w:r w:rsidR="001D4AB4" w:rsidRPr="00A05E63">
              <w:rPr>
                <w:rFonts w:ascii="Arial" w:hAnsi="Arial" w:cs="Arial"/>
                <w:noProof w:val="0"/>
                <w:sz w:val="18"/>
                <w:szCs w:val="18"/>
                <w:rPrChange w:id="615" w:author="GerardCastle" w:date="2012-11-07T11:50:00Z">
                  <w:rPr/>
                </w:rPrChange>
              </w:rPr>
              <w:t>Interacción entre la célula y la matriz extracelular.</w:t>
            </w: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Pr="001D4AB4" w:rsidRDefault="001D4AB4" w:rsidP="001D4AB4">
            <w:pPr>
              <w:autoSpaceDE w:val="0"/>
              <w:autoSpaceDN w:val="0"/>
              <w:adjustRightInd w:val="0"/>
              <w:spacing w:line="240" w:lineRule="auto"/>
              <w:ind w:left="360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Pr="001D4AB4" w:rsidRDefault="001D4AB4" w:rsidP="001D4AB4">
            <w:pPr>
              <w:autoSpaceDE w:val="0"/>
              <w:autoSpaceDN w:val="0"/>
              <w:adjustRightInd w:val="0"/>
              <w:spacing w:line="240" w:lineRule="auto"/>
              <w:ind w:left="360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0A1C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616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0A1C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617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0A1C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618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0A1C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619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0A1C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620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0A1C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621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0A1C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622" w:author="GerardCastle" w:date="2012-11-07T11:5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A05E63" w:rsidRDefault="00A05E63" w:rsidP="000A1C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623" w:author="GerardCastle" w:date="2012-11-07T11:59:00Z"/>
                <w:rFonts w:ascii="Arial" w:hAnsi="Arial" w:cs="Arial"/>
                <w:noProof w:val="0"/>
                <w:sz w:val="18"/>
                <w:szCs w:val="18"/>
              </w:rPr>
            </w:pPr>
          </w:p>
          <w:p w:rsidR="00A05E63" w:rsidRDefault="00A05E63" w:rsidP="000A1C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624" w:author="GerardCastle" w:date="2012-11-07T12:13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Pr="000A1C47" w:rsidRDefault="005E7DBC" w:rsidP="000A1C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Composición del </w:t>
            </w:r>
            <w:proofErr w:type="spellStart"/>
            <w:r>
              <w:rPr>
                <w:rFonts w:ascii="Arial" w:hAnsi="Arial" w:cs="Arial"/>
                <w:noProof w:val="0"/>
                <w:sz w:val="18"/>
                <w:szCs w:val="18"/>
              </w:rPr>
              <w:t>citosol</w:t>
            </w:r>
            <w:proofErr w:type="spellEnd"/>
            <w:r>
              <w:rPr>
                <w:rFonts w:ascii="Arial" w:hAnsi="Arial" w:cs="Arial"/>
                <w:noProof w:val="0"/>
                <w:sz w:val="18"/>
                <w:szCs w:val="18"/>
              </w:rPr>
              <w:t>.</w:t>
            </w:r>
          </w:p>
          <w:p w:rsidR="001D4AB4" w:rsidRPr="001D4AB4" w:rsidRDefault="001D4AB4" w:rsidP="001D4AB4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Funciones del </w:t>
            </w:r>
            <w:proofErr w:type="spellStart"/>
            <w:r>
              <w:rPr>
                <w:rFonts w:ascii="Arial" w:hAnsi="Arial" w:cs="Arial"/>
                <w:noProof w:val="0"/>
                <w:sz w:val="18"/>
                <w:szCs w:val="18"/>
              </w:rPr>
              <w:t>citosol</w:t>
            </w:r>
            <w:proofErr w:type="spellEnd"/>
            <w:del w:id="625" w:author="GerardCastle" w:date="2012-11-07T12:17:00Z">
              <w:r w:rsidDel="005E7DBC">
                <w:rPr>
                  <w:rFonts w:ascii="Arial" w:hAnsi="Arial" w:cs="Arial"/>
                  <w:noProof w:val="0"/>
                  <w:sz w:val="18"/>
                  <w:szCs w:val="18"/>
                </w:rPr>
                <w:delText>.</w:delText>
              </w:r>
            </w:del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ins w:id="626" w:author="GerardCastle" w:date="2012-11-07T12:1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ins w:id="627" w:author="GerardCastle" w:date="2012-11-07T12:1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ins w:id="628" w:author="GerardCastle" w:date="2012-11-07T12:1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ins w:id="629" w:author="GerardCastle" w:date="2012-11-07T12:1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7C4790" w:rsidRDefault="007C47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630" w:author="GerardCastle" w:date="2012-11-07T12:12:00Z"/>
                <w:rFonts w:ascii="Arial" w:hAnsi="Arial" w:cs="Arial"/>
                <w:noProof w:val="0"/>
                <w:sz w:val="18"/>
                <w:szCs w:val="18"/>
              </w:rPr>
              <w:pPrChange w:id="631" w:author="GerardCastle" w:date="2012-11-07T12:12:00Z">
                <w:pPr>
                  <w:pStyle w:val="Prrafodelista"/>
                  <w:numPr>
                    <w:numId w:val="20"/>
                  </w:numPr>
                  <w:autoSpaceDE w:val="0"/>
                  <w:autoSpaceDN w:val="0"/>
                  <w:adjustRightInd w:val="0"/>
                  <w:spacing w:line="240" w:lineRule="auto"/>
                  <w:ind w:left="360" w:hanging="360"/>
                  <w:jc w:val="both"/>
                </w:pPr>
              </w:pPrChange>
            </w:pPr>
          </w:p>
          <w:p w:rsidR="001D4AB4" w:rsidRPr="007C4790" w:rsidRDefault="007C47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632" w:author="GerardCastle" w:date="2012-11-07T12:12:00Z">
                  <w:rPr/>
                </w:rPrChange>
              </w:rPr>
              <w:pPrChange w:id="633" w:author="GerardCastle" w:date="2012-11-07T12:12:00Z">
                <w:pPr>
                  <w:pStyle w:val="Prrafodelista"/>
                  <w:numPr>
                    <w:numId w:val="20"/>
                  </w:numPr>
                  <w:autoSpaceDE w:val="0"/>
                  <w:autoSpaceDN w:val="0"/>
                  <w:adjustRightInd w:val="0"/>
                  <w:spacing w:line="240" w:lineRule="auto"/>
                  <w:ind w:left="360" w:hanging="360"/>
                  <w:jc w:val="both"/>
                </w:pPr>
              </w:pPrChange>
            </w:pPr>
            <w:ins w:id="634" w:author="GerardCastle" w:date="2012-11-07T12:12:00Z">
              <w:r w:rsidRPr="001C13B8">
                <w:rPr>
                  <w:rFonts w:ascii="Arial" w:hAnsi="Arial" w:cs="Arial"/>
                  <w:noProof w:val="0"/>
                  <w:sz w:val="18"/>
                  <w:szCs w:val="18"/>
                </w:rPr>
                <w:t>1.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</w:t>
              </w:r>
            </w:ins>
            <w:r w:rsidR="00C64512" w:rsidRPr="007C4790">
              <w:rPr>
                <w:rFonts w:ascii="Arial" w:hAnsi="Arial" w:cs="Arial"/>
                <w:noProof w:val="0"/>
                <w:sz w:val="18"/>
                <w:szCs w:val="18"/>
                <w:rPrChange w:id="635" w:author="GerardCastle" w:date="2012-11-07T12:12:00Z">
                  <w:rPr/>
                </w:rPrChange>
              </w:rPr>
              <w:t xml:space="preserve">Componentes del </w:t>
            </w:r>
            <w:proofErr w:type="spellStart"/>
            <w:r w:rsidR="00C64512" w:rsidRPr="007C4790">
              <w:rPr>
                <w:rFonts w:ascii="Arial" w:hAnsi="Arial" w:cs="Arial"/>
                <w:noProof w:val="0"/>
                <w:sz w:val="18"/>
                <w:szCs w:val="18"/>
                <w:rPrChange w:id="636" w:author="GerardCastle" w:date="2012-11-07T12:12:00Z">
                  <w:rPr/>
                </w:rPrChange>
              </w:rPr>
              <w:t>citoesqueleto</w:t>
            </w:r>
            <w:proofErr w:type="spellEnd"/>
            <w:r w:rsidR="00C64512" w:rsidRPr="007C4790">
              <w:rPr>
                <w:rFonts w:ascii="Arial" w:hAnsi="Arial" w:cs="Arial"/>
                <w:noProof w:val="0"/>
                <w:sz w:val="18"/>
                <w:szCs w:val="18"/>
                <w:rPrChange w:id="637" w:author="GerardCastle" w:date="2012-11-07T12:12:00Z">
                  <w:rPr/>
                </w:rPrChange>
              </w:rPr>
              <w:t xml:space="preserve">: </w:t>
            </w:r>
            <w:proofErr w:type="spellStart"/>
            <w:r w:rsidR="00C64512" w:rsidRPr="007C4790">
              <w:rPr>
                <w:rFonts w:ascii="Arial" w:hAnsi="Arial" w:cs="Arial"/>
                <w:noProof w:val="0"/>
                <w:sz w:val="18"/>
                <w:szCs w:val="18"/>
                <w:rPrChange w:id="638" w:author="GerardCastle" w:date="2012-11-07T12:12:00Z">
                  <w:rPr/>
                </w:rPrChange>
              </w:rPr>
              <w:t>microtúbulos</w:t>
            </w:r>
            <w:proofErr w:type="spellEnd"/>
            <w:r w:rsidR="00C64512" w:rsidRPr="007C4790">
              <w:rPr>
                <w:rFonts w:ascii="Arial" w:hAnsi="Arial" w:cs="Arial"/>
                <w:noProof w:val="0"/>
                <w:sz w:val="18"/>
                <w:szCs w:val="18"/>
                <w:rPrChange w:id="639" w:author="GerardCastle" w:date="2012-11-07T12:12:00Z">
                  <w:rPr/>
                </w:rPrChange>
              </w:rPr>
              <w:t xml:space="preserve">, </w:t>
            </w:r>
            <w:proofErr w:type="spellStart"/>
            <w:r w:rsidR="00C64512" w:rsidRPr="007C4790">
              <w:rPr>
                <w:rFonts w:ascii="Arial" w:hAnsi="Arial" w:cs="Arial"/>
                <w:noProof w:val="0"/>
                <w:sz w:val="18"/>
                <w:szCs w:val="18"/>
                <w:rPrChange w:id="640" w:author="GerardCastle" w:date="2012-11-07T12:12:00Z">
                  <w:rPr/>
                </w:rPrChange>
              </w:rPr>
              <w:t>microfilámentos</w:t>
            </w:r>
            <w:proofErr w:type="spellEnd"/>
            <w:r w:rsidR="00C64512" w:rsidRPr="007C4790">
              <w:rPr>
                <w:rFonts w:ascii="Arial" w:hAnsi="Arial" w:cs="Arial"/>
                <w:noProof w:val="0"/>
                <w:sz w:val="18"/>
                <w:szCs w:val="18"/>
                <w:rPrChange w:id="641" w:author="GerardCastle" w:date="2012-11-07T12:12:00Z">
                  <w:rPr/>
                </w:rPrChange>
              </w:rPr>
              <w:t xml:space="preserve"> y filamentos intermedios.</w:t>
            </w:r>
          </w:p>
          <w:p w:rsidR="00C64512" w:rsidRPr="007C4790" w:rsidRDefault="007C47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642" w:author="GerardCastle" w:date="2012-11-07T12:12:00Z">
                  <w:rPr/>
                </w:rPrChange>
              </w:rPr>
              <w:pPrChange w:id="643" w:author="GerardCastle" w:date="2012-11-07T12:12:00Z">
                <w:pPr>
                  <w:pStyle w:val="Prrafodelista"/>
                  <w:numPr>
                    <w:numId w:val="20"/>
                  </w:numPr>
                  <w:autoSpaceDE w:val="0"/>
                  <w:autoSpaceDN w:val="0"/>
                  <w:adjustRightInd w:val="0"/>
                  <w:spacing w:line="240" w:lineRule="auto"/>
                  <w:ind w:left="360" w:hanging="360"/>
                  <w:jc w:val="both"/>
                </w:pPr>
              </w:pPrChange>
            </w:pPr>
            <w:ins w:id="644" w:author="GerardCastle" w:date="2012-11-07T12:12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2. </w:t>
              </w:r>
            </w:ins>
            <w:r w:rsidR="00C64512" w:rsidRPr="007C4790">
              <w:rPr>
                <w:rFonts w:ascii="Arial" w:hAnsi="Arial" w:cs="Arial"/>
                <w:noProof w:val="0"/>
                <w:sz w:val="18"/>
                <w:szCs w:val="18"/>
                <w:rPrChange w:id="645" w:author="GerardCastle" w:date="2012-11-07T12:12:00Z">
                  <w:rPr/>
                </w:rPrChange>
              </w:rPr>
              <w:t xml:space="preserve">Funciones e importancia del </w:t>
            </w:r>
            <w:proofErr w:type="spellStart"/>
            <w:r w:rsidR="00C64512" w:rsidRPr="007C4790">
              <w:rPr>
                <w:rFonts w:ascii="Arial" w:hAnsi="Arial" w:cs="Arial"/>
                <w:noProof w:val="0"/>
                <w:sz w:val="18"/>
                <w:szCs w:val="18"/>
                <w:rPrChange w:id="646" w:author="GerardCastle" w:date="2012-11-07T12:12:00Z">
                  <w:rPr/>
                </w:rPrChange>
              </w:rPr>
              <w:t>citoesqueleto</w:t>
            </w:r>
            <w:proofErr w:type="spellEnd"/>
            <w:r w:rsidR="00C64512" w:rsidRPr="007C4790">
              <w:rPr>
                <w:rFonts w:ascii="Arial" w:hAnsi="Arial" w:cs="Arial"/>
                <w:noProof w:val="0"/>
                <w:sz w:val="18"/>
                <w:szCs w:val="18"/>
                <w:rPrChange w:id="647" w:author="GerardCastle" w:date="2012-11-07T12:12:00Z">
                  <w:rPr/>
                </w:rPrChange>
              </w:rPr>
              <w:t>.</w:t>
            </w:r>
          </w:p>
          <w:p w:rsidR="00C64512" w:rsidRPr="007C4790" w:rsidDel="008160D7" w:rsidRDefault="00C6451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648" w:author="GerardCastle" w:date="2012-11-07T12:24:00Z"/>
                <w:rFonts w:ascii="Arial" w:hAnsi="Arial" w:cs="Arial"/>
                <w:noProof w:val="0"/>
                <w:sz w:val="18"/>
                <w:szCs w:val="18"/>
                <w:rPrChange w:id="649" w:author="GerardCastle" w:date="2012-11-07T12:12:00Z">
                  <w:rPr>
                    <w:del w:id="650" w:author="GerardCastle" w:date="2012-11-07T12:24:00Z"/>
                  </w:rPr>
                </w:rPrChange>
              </w:rPr>
              <w:pPrChange w:id="651" w:author="GerardCastle" w:date="2012-11-07T12:12:00Z">
                <w:pPr>
                  <w:pStyle w:val="Prrafodelista"/>
                  <w:numPr>
                    <w:numId w:val="20"/>
                  </w:numPr>
                  <w:autoSpaceDE w:val="0"/>
                  <w:autoSpaceDN w:val="0"/>
                  <w:adjustRightInd w:val="0"/>
                  <w:spacing w:line="240" w:lineRule="auto"/>
                  <w:ind w:left="360" w:hanging="360"/>
                  <w:jc w:val="both"/>
                </w:pPr>
              </w:pPrChange>
            </w:pPr>
            <w:del w:id="652" w:author="GerardCastle" w:date="2012-11-07T12:24:00Z">
              <w:r w:rsidRPr="007C4790" w:rsidDel="008160D7">
                <w:rPr>
                  <w:rFonts w:ascii="Arial" w:hAnsi="Arial" w:cs="Arial"/>
                  <w:noProof w:val="0"/>
                  <w:sz w:val="18"/>
                  <w:szCs w:val="18"/>
                  <w:rPrChange w:id="653" w:author="GerardCastle" w:date="2012-11-07T12:12:00Z">
                    <w:rPr/>
                  </w:rPrChange>
                </w:rPr>
                <w:delText>Componentes, estructura, función e importancia en las funciones celulares de cada uno de los componentes del citoesqueleto.</w:delText>
              </w:r>
            </w:del>
          </w:p>
          <w:p w:rsidR="00C64512" w:rsidRPr="007C4790" w:rsidRDefault="008160D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654" w:author="GerardCastle" w:date="2012-11-07T12:12:00Z">
                  <w:rPr/>
                </w:rPrChange>
              </w:rPr>
              <w:pPrChange w:id="655" w:author="GerardCastle" w:date="2012-11-07T12:12:00Z">
                <w:pPr>
                  <w:pStyle w:val="Prrafodelista"/>
                  <w:numPr>
                    <w:numId w:val="20"/>
                  </w:numPr>
                  <w:autoSpaceDE w:val="0"/>
                  <w:autoSpaceDN w:val="0"/>
                  <w:adjustRightInd w:val="0"/>
                  <w:spacing w:line="240" w:lineRule="auto"/>
                  <w:ind w:left="360" w:hanging="360"/>
                  <w:jc w:val="both"/>
                </w:pPr>
              </w:pPrChange>
            </w:pPr>
            <w:ins w:id="656" w:author="GerardCastle" w:date="2012-11-07T12:24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3</w:t>
              </w:r>
            </w:ins>
            <w:ins w:id="657" w:author="GerardCastle" w:date="2012-11-07T12:12:00Z">
              <w:r w:rsidR="007C4790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. </w:t>
              </w:r>
            </w:ins>
            <w:r w:rsidR="00C64512" w:rsidRPr="007C4790">
              <w:rPr>
                <w:rFonts w:ascii="Arial" w:hAnsi="Arial" w:cs="Arial"/>
                <w:noProof w:val="0"/>
                <w:sz w:val="18"/>
                <w:szCs w:val="18"/>
                <w:rPrChange w:id="658" w:author="GerardCastle" w:date="2012-11-07T12:12:00Z">
                  <w:rPr/>
                </w:rPrChange>
              </w:rPr>
              <w:t xml:space="preserve">Movimiento: centriolo, cuerpo basal y huso mitótico. </w:t>
            </w:r>
          </w:p>
          <w:p w:rsidR="00C64512" w:rsidRPr="007C4790" w:rsidRDefault="008160D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659" w:author="GerardCastle" w:date="2012-11-07T12:12:00Z">
                  <w:rPr/>
                </w:rPrChange>
              </w:rPr>
              <w:pPrChange w:id="660" w:author="GerardCastle" w:date="2012-11-07T12:12:00Z">
                <w:pPr>
                  <w:pStyle w:val="Prrafodelista"/>
                  <w:numPr>
                    <w:numId w:val="20"/>
                  </w:numPr>
                  <w:autoSpaceDE w:val="0"/>
                  <w:autoSpaceDN w:val="0"/>
                  <w:adjustRightInd w:val="0"/>
                  <w:spacing w:line="240" w:lineRule="auto"/>
                  <w:ind w:left="360" w:hanging="360"/>
                  <w:jc w:val="both"/>
                </w:pPr>
              </w:pPrChange>
            </w:pPr>
            <w:ins w:id="661" w:author="GerardCastle" w:date="2012-11-07T12:24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4. </w:t>
              </w:r>
            </w:ins>
            <w:r w:rsidR="00C64512" w:rsidRPr="007C4790">
              <w:rPr>
                <w:rFonts w:ascii="Arial" w:hAnsi="Arial" w:cs="Arial"/>
                <w:noProof w:val="0"/>
                <w:sz w:val="18"/>
                <w:szCs w:val="18"/>
                <w:rPrChange w:id="662" w:author="GerardCastle" w:date="2012-11-07T12:12:00Z">
                  <w:rPr/>
                </w:rPrChange>
              </w:rPr>
              <w:t xml:space="preserve"> </w:t>
            </w:r>
            <w:ins w:id="663" w:author="GerardCastle" w:date="2012-11-07T12:24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Locomoción</w:t>
              </w:r>
            </w:ins>
            <w:del w:id="664" w:author="GerardCastle" w:date="2012-11-07T12:24:00Z">
              <w:r w:rsidR="00C64512" w:rsidRPr="007C4790" w:rsidDel="008160D7">
                <w:rPr>
                  <w:rFonts w:ascii="Arial" w:hAnsi="Arial" w:cs="Arial"/>
                  <w:noProof w:val="0"/>
                  <w:sz w:val="18"/>
                  <w:szCs w:val="18"/>
                  <w:rPrChange w:id="665" w:author="GerardCastle" w:date="2012-11-07T12:12:00Z">
                    <w:rPr/>
                  </w:rPrChange>
                </w:rPr>
                <w:delText>Mov</w:delText>
              </w:r>
            </w:del>
            <w:del w:id="666" w:author="GerardCastle" w:date="2012-11-07T12:23:00Z">
              <w:r w:rsidR="00C64512" w:rsidRPr="007C4790" w:rsidDel="008160D7">
                <w:rPr>
                  <w:rFonts w:ascii="Arial" w:hAnsi="Arial" w:cs="Arial"/>
                  <w:noProof w:val="0"/>
                  <w:sz w:val="18"/>
                  <w:szCs w:val="18"/>
                  <w:rPrChange w:id="667" w:author="GerardCastle" w:date="2012-11-07T12:12:00Z">
                    <w:rPr/>
                  </w:rPrChange>
                </w:rPr>
                <w:delText>ilidad</w:delText>
              </w:r>
            </w:del>
            <w:r w:rsidR="00C64512" w:rsidRPr="007C4790">
              <w:rPr>
                <w:rFonts w:ascii="Arial" w:hAnsi="Arial" w:cs="Arial"/>
                <w:noProof w:val="0"/>
                <w:sz w:val="18"/>
                <w:szCs w:val="18"/>
                <w:rPrChange w:id="668" w:author="GerardCastle" w:date="2012-11-07T12:12:00Z">
                  <w:rPr/>
                </w:rPrChange>
              </w:rPr>
              <w:t xml:space="preserve"> celular: cilios y flagelos.</w:t>
            </w: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D4AB4" w:rsidRDefault="001D4AB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ins w:id="669" w:author="GerardCastle" w:date="2012-11-07T12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ins w:id="670" w:author="GerardCastle" w:date="2012-11-07T12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ins w:id="671" w:author="GerardCastle" w:date="2012-11-07T12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ins w:id="672" w:author="GerardCastle" w:date="2012-11-07T12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ins w:id="673" w:author="GerardCastle" w:date="2012-11-07T12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Pr="00E326C9" w:rsidRDefault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674" w:author="GerardCastle" w:date="2012-11-07T12:42:00Z">
                  <w:rPr/>
                </w:rPrChange>
              </w:rPr>
              <w:pPrChange w:id="675" w:author="GerardCastle" w:date="2012-11-07T12:42:00Z">
                <w:pPr>
                  <w:pStyle w:val="Prrafodelista"/>
                  <w:autoSpaceDE w:val="0"/>
                  <w:autoSpaceDN w:val="0"/>
                  <w:adjustRightInd w:val="0"/>
                  <w:spacing w:line="240" w:lineRule="auto"/>
                  <w:jc w:val="both"/>
                </w:pPr>
              </w:pPrChange>
            </w:pPr>
          </w:p>
          <w:p w:rsidR="00C90B44" w:rsidRPr="00C90B44" w:rsidRDefault="00FE4C0A" w:rsidP="00C90B44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Estructura y composici</w:t>
            </w:r>
            <w:r w:rsidR="00C90B44">
              <w:rPr>
                <w:rFonts w:ascii="Arial" w:hAnsi="Arial" w:cs="Arial"/>
                <w:noProof w:val="0"/>
                <w:sz w:val="18"/>
                <w:szCs w:val="18"/>
              </w:rPr>
              <w:t>ón.</w:t>
            </w:r>
          </w:p>
          <w:p w:rsidR="00FE4C0A" w:rsidRPr="00FE4C0A" w:rsidRDefault="00FE4C0A" w:rsidP="00FE4C0A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Función e import</w:t>
            </w:r>
            <w:r w:rsidR="00C90B44">
              <w:rPr>
                <w:rFonts w:ascii="Arial" w:hAnsi="Arial" w:cs="Arial"/>
                <w:noProof w:val="0"/>
                <w:sz w:val="18"/>
                <w:szCs w:val="18"/>
              </w:rPr>
              <w:t>ancia</w:t>
            </w:r>
            <w:ins w:id="676" w:author="GerardCastle" w:date="2012-11-07T12:41:00Z">
              <w:r w:rsidR="00E326C9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en la generación de moléculas energéticas.</w:t>
              </w:r>
            </w:ins>
            <w:del w:id="677" w:author="GerardCastle" w:date="2012-11-07T12:41:00Z">
              <w:r w:rsidR="00C90B44" w:rsidDel="00E326C9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. </w:delText>
              </w:r>
            </w:del>
          </w:p>
          <w:p w:rsidR="00FE4C0A" w:rsidRDefault="00FE4C0A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ins w:id="678" w:author="GerardCastle" w:date="2012-11-07T12:4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294AA7" w:rsidRDefault="00294AA7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ins w:id="679" w:author="GerardCastle" w:date="2012-11-07T12:4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294AA7" w:rsidRDefault="00294AA7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ins w:id="680" w:author="GerardCastle" w:date="2012-11-07T12:4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294AA7" w:rsidRDefault="00294AA7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Pr="00E326C9" w:rsidDel="00294AA7" w:rsidRDefault="00FE4C0A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681" w:author="GerardCastle" w:date="2012-11-07T12:46:00Z"/>
                <w:rFonts w:ascii="Arial" w:hAnsi="Arial" w:cs="Arial"/>
                <w:noProof w:val="0"/>
                <w:sz w:val="18"/>
                <w:szCs w:val="18"/>
                <w:rPrChange w:id="682" w:author="GerardCastle" w:date="2012-11-07T12:44:00Z">
                  <w:rPr>
                    <w:del w:id="683" w:author="GerardCastle" w:date="2012-11-07T12:46:00Z"/>
                  </w:rPr>
                </w:rPrChange>
              </w:rPr>
              <w:pPrChange w:id="684" w:author="GerardCastle" w:date="2012-11-07T12:44:00Z">
                <w:pPr>
                  <w:pStyle w:val="Prrafodelista"/>
                  <w:numPr>
                    <w:numId w:val="22"/>
                  </w:numPr>
                  <w:autoSpaceDE w:val="0"/>
                  <w:autoSpaceDN w:val="0"/>
                  <w:adjustRightInd w:val="0"/>
                  <w:spacing w:line="240" w:lineRule="auto"/>
                  <w:ind w:hanging="360"/>
                  <w:jc w:val="both"/>
                </w:pPr>
              </w:pPrChange>
            </w:pPr>
            <w:del w:id="685" w:author="GerardCastle" w:date="2012-11-07T12:46:00Z">
              <w:r w:rsidRPr="00E326C9" w:rsidDel="00294AA7">
                <w:rPr>
                  <w:rFonts w:ascii="Arial" w:hAnsi="Arial" w:cs="Arial"/>
                  <w:noProof w:val="0"/>
                  <w:sz w:val="18"/>
                  <w:szCs w:val="18"/>
                  <w:rPrChange w:id="686" w:author="GerardCastle" w:date="2012-11-07T12:44:00Z">
                    <w:rPr/>
                  </w:rPrChange>
                </w:rPr>
                <w:delText>Estructura</w:delText>
              </w:r>
              <w:r w:rsidR="00C90B44" w:rsidRPr="00E326C9" w:rsidDel="00294AA7">
                <w:rPr>
                  <w:rFonts w:ascii="Arial" w:hAnsi="Arial" w:cs="Arial"/>
                  <w:noProof w:val="0"/>
                  <w:sz w:val="18"/>
                  <w:szCs w:val="18"/>
                  <w:rPrChange w:id="687" w:author="GerardCastle" w:date="2012-11-07T12:44:00Z">
                    <w:rPr/>
                  </w:rPrChange>
                </w:rPr>
                <w:delText xml:space="preserve"> y </w:delText>
              </w:r>
              <w:r w:rsidRPr="00E326C9" w:rsidDel="00294AA7">
                <w:rPr>
                  <w:rFonts w:ascii="Arial" w:hAnsi="Arial" w:cs="Arial"/>
                  <w:noProof w:val="0"/>
                  <w:sz w:val="18"/>
                  <w:szCs w:val="18"/>
                  <w:rPrChange w:id="688" w:author="GerardCastle" w:date="2012-11-07T12:44:00Z">
                    <w:rPr/>
                  </w:rPrChange>
                </w:rPr>
                <w:delText>composición</w:delText>
              </w:r>
              <w:r w:rsidR="00C90B44" w:rsidRPr="00E326C9" w:rsidDel="00294AA7">
                <w:rPr>
                  <w:rFonts w:ascii="Arial" w:hAnsi="Arial" w:cs="Arial"/>
                  <w:noProof w:val="0"/>
                  <w:sz w:val="18"/>
                  <w:szCs w:val="18"/>
                  <w:rPrChange w:id="689" w:author="GerardCastle" w:date="2012-11-07T12:44:00Z">
                    <w:rPr/>
                  </w:rPrChange>
                </w:rPr>
                <w:delText>.</w:delText>
              </w:r>
            </w:del>
          </w:p>
          <w:p w:rsidR="00FE4C0A" w:rsidRPr="00E326C9" w:rsidDel="00294AA7" w:rsidRDefault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690" w:author="GerardCastle" w:date="2012-11-07T12:46:00Z"/>
                <w:rFonts w:ascii="Arial" w:hAnsi="Arial" w:cs="Arial"/>
                <w:noProof w:val="0"/>
                <w:sz w:val="18"/>
                <w:szCs w:val="18"/>
                <w:rPrChange w:id="691" w:author="GerardCastle" w:date="2012-11-07T12:44:00Z">
                  <w:rPr>
                    <w:del w:id="692" w:author="GerardCastle" w:date="2012-11-07T12:46:00Z"/>
                  </w:rPr>
                </w:rPrChange>
              </w:rPr>
              <w:pPrChange w:id="693" w:author="GerardCastle" w:date="2012-11-07T12:44:00Z">
                <w:pPr>
                  <w:pStyle w:val="Prrafodelista"/>
                  <w:numPr>
                    <w:numId w:val="22"/>
                  </w:numPr>
                  <w:autoSpaceDE w:val="0"/>
                  <w:autoSpaceDN w:val="0"/>
                  <w:adjustRightInd w:val="0"/>
                  <w:spacing w:line="240" w:lineRule="auto"/>
                  <w:ind w:hanging="360"/>
                  <w:jc w:val="both"/>
                </w:pPr>
              </w:pPrChange>
            </w:pPr>
            <w:del w:id="694" w:author="GerardCastle" w:date="2012-11-07T12:46:00Z">
              <w:r w:rsidRPr="00E326C9" w:rsidDel="00294AA7">
                <w:rPr>
                  <w:rFonts w:ascii="Arial" w:hAnsi="Arial" w:cs="Arial"/>
                  <w:noProof w:val="0"/>
                  <w:sz w:val="18"/>
                  <w:szCs w:val="18"/>
                  <w:rPrChange w:id="695" w:author="GerardCastle" w:date="2012-11-07T12:44:00Z">
                    <w:rPr/>
                  </w:rPrChange>
                </w:rPr>
                <w:delText>F</w:delText>
              </w:r>
              <w:r w:rsidR="00FE4C0A" w:rsidRPr="00E326C9" w:rsidDel="00294AA7">
                <w:rPr>
                  <w:rFonts w:ascii="Arial" w:hAnsi="Arial" w:cs="Arial"/>
                  <w:noProof w:val="0"/>
                  <w:sz w:val="18"/>
                  <w:szCs w:val="18"/>
                  <w:rPrChange w:id="696" w:author="GerardCastle" w:date="2012-11-07T12:44:00Z">
                    <w:rPr/>
                  </w:rPrChange>
                </w:rPr>
                <w:delText>unción e importancia</w:delText>
              </w:r>
              <w:r w:rsidRPr="00E326C9" w:rsidDel="00294AA7">
                <w:rPr>
                  <w:rFonts w:ascii="Arial" w:hAnsi="Arial" w:cs="Arial"/>
                  <w:noProof w:val="0"/>
                  <w:sz w:val="18"/>
                  <w:szCs w:val="18"/>
                  <w:rPrChange w:id="697" w:author="GerardCastle" w:date="2012-11-07T12:44:00Z">
                    <w:rPr/>
                  </w:rPrChange>
                </w:rPr>
                <w:delText>.</w:delText>
              </w:r>
            </w:del>
          </w:p>
          <w:p w:rsidR="00FE4C0A" w:rsidDel="00294AA7" w:rsidRDefault="00FE4C0A" w:rsidP="001C13B8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del w:id="698" w:author="GerardCastle" w:date="2012-11-07T12:4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RDefault="00FE4C0A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Del="00294AA7" w:rsidRDefault="00FE4C0A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del w:id="699" w:author="GerardCastle" w:date="2012-11-07T12:4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Del="00294AA7" w:rsidRDefault="00FE4C0A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del w:id="700" w:author="GerardCastle" w:date="2012-11-07T12:4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FE4C0A" w:rsidDel="00294AA7" w:rsidRDefault="00FE4C0A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del w:id="701" w:author="GerardCastle" w:date="2012-11-07T12:47:00Z"/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Pr="00294AA7" w:rsidRDefault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702" w:author="GerardCastle" w:date="2012-11-07T12:47:00Z">
                  <w:rPr/>
                </w:rPrChange>
              </w:rPr>
              <w:pPrChange w:id="703" w:author="GerardCastle" w:date="2012-11-07T12:47:00Z">
                <w:pPr>
                  <w:pStyle w:val="Prrafodelista"/>
                  <w:autoSpaceDE w:val="0"/>
                  <w:autoSpaceDN w:val="0"/>
                  <w:adjustRightInd w:val="0"/>
                  <w:spacing w:line="240" w:lineRule="auto"/>
                  <w:jc w:val="both"/>
                </w:pPr>
              </w:pPrChange>
            </w:pPr>
          </w:p>
          <w:p w:rsidR="00C90B44" w:rsidRDefault="00C90B44" w:rsidP="00C90B44">
            <w:pPr>
              <w:pStyle w:val="Prrafodelist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Estructura y composición.</w:t>
            </w:r>
          </w:p>
          <w:p w:rsidR="00C90B44" w:rsidRPr="00C90B44" w:rsidRDefault="00C90B44" w:rsidP="00C90B44">
            <w:pPr>
              <w:pStyle w:val="Prrafodelist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C90B44">
              <w:rPr>
                <w:rFonts w:ascii="Arial" w:hAnsi="Arial" w:cs="Arial"/>
                <w:noProof w:val="0"/>
                <w:sz w:val="18"/>
                <w:szCs w:val="18"/>
              </w:rPr>
              <w:t xml:space="preserve">Función e </w:t>
            </w:r>
            <w:del w:id="704" w:author="GerardCastle" w:date="2012-11-07T12:47:00Z">
              <w:r w:rsidRPr="00C90B44" w:rsidDel="00294AA7">
                <w:rPr>
                  <w:rFonts w:ascii="Arial" w:hAnsi="Arial" w:cs="Arial"/>
                  <w:noProof w:val="0"/>
                  <w:sz w:val="18"/>
                  <w:szCs w:val="18"/>
                </w:rPr>
                <w:delText>importancia .</w:delText>
              </w:r>
            </w:del>
            <w:ins w:id="705" w:author="GerardCastle" w:date="2012-11-07T12:47:00Z">
              <w:r w:rsidR="00294AA7" w:rsidRPr="00C90B44">
                <w:rPr>
                  <w:rFonts w:ascii="Arial" w:hAnsi="Arial" w:cs="Arial"/>
                  <w:noProof w:val="0"/>
                  <w:sz w:val="18"/>
                  <w:szCs w:val="18"/>
                </w:rPr>
                <w:t>importancia.</w:t>
              </w:r>
            </w:ins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06" w:author="GerardCastle" w:date="2012-11-07T12:58:00Z"/>
                <w:rFonts w:ascii="Arial" w:hAnsi="Arial" w:cs="Arial"/>
                <w:noProof w:val="0"/>
                <w:sz w:val="18"/>
                <w:szCs w:val="18"/>
              </w:rPr>
            </w:pPr>
          </w:p>
          <w:p w:rsidR="003E56DF" w:rsidRDefault="003E56DF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Del="00294AA7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707" w:author="GerardCastle" w:date="2012-11-07T12:5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Del="00294AA7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708" w:author="GerardCastle" w:date="2012-11-07T12:5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Estructura y </w:t>
            </w:r>
            <w:r w:rsidR="00C90B44">
              <w:rPr>
                <w:rFonts w:ascii="Arial" w:hAnsi="Arial" w:cs="Arial"/>
                <w:noProof w:val="0"/>
                <w:sz w:val="18"/>
                <w:szCs w:val="18"/>
              </w:rPr>
              <w:t>composición</w:t>
            </w:r>
          </w:p>
          <w:p w:rsidR="00C90B44" w:rsidRPr="00D433A1" w:rsidRDefault="00D433A1" w:rsidP="00C90B44">
            <w:pPr>
              <w:pStyle w:val="Prrafodelist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D433A1">
              <w:rPr>
                <w:rFonts w:ascii="Arial" w:hAnsi="Arial" w:cs="Arial"/>
                <w:noProof w:val="0"/>
                <w:sz w:val="18"/>
                <w:szCs w:val="18"/>
              </w:rPr>
              <w:t>F</w:t>
            </w:r>
            <w:r w:rsidR="00C90B44" w:rsidRPr="00D433A1">
              <w:rPr>
                <w:rFonts w:ascii="Arial" w:hAnsi="Arial" w:cs="Arial"/>
                <w:noProof w:val="0"/>
                <w:sz w:val="18"/>
                <w:szCs w:val="18"/>
              </w:rPr>
              <w:t xml:space="preserve">unción e </w:t>
            </w:r>
            <w:del w:id="709" w:author="GerardCastle" w:date="2012-11-07T12:51:00Z">
              <w:r w:rsidR="00C90B44" w:rsidRPr="00D433A1" w:rsidDel="00294AA7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importancia </w:delText>
              </w:r>
              <w:r w:rsidRPr="00D433A1" w:rsidDel="00294AA7">
                <w:rPr>
                  <w:rFonts w:ascii="Arial" w:hAnsi="Arial" w:cs="Arial"/>
                  <w:noProof w:val="0"/>
                  <w:sz w:val="18"/>
                  <w:szCs w:val="18"/>
                </w:rPr>
                <w:delText>.</w:delText>
              </w:r>
            </w:del>
            <w:ins w:id="710" w:author="GerardCastle" w:date="2012-11-07T12:51:00Z">
              <w:r w:rsidR="00294AA7" w:rsidRPr="00D433A1">
                <w:rPr>
                  <w:rFonts w:ascii="Arial" w:hAnsi="Arial" w:cs="Arial"/>
                  <w:noProof w:val="0"/>
                  <w:sz w:val="18"/>
                  <w:szCs w:val="18"/>
                </w:rPr>
                <w:t>importancia.</w:t>
              </w:r>
            </w:ins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Estructura</w:t>
            </w:r>
            <w:ins w:id="711" w:author="GerardCastle" w:date="2012-11-07T13:02:00Z">
              <w:r w:rsidR="003E56DF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, </w:t>
              </w:r>
            </w:ins>
            <w:del w:id="712" w:author="GerardCastle" w:date="2012-11-07T13:02:00Z">
              <w:r w:rsidDel="003E56DF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 y </w:delText>
              </w:r>
            </w:del>
            <w:r w:rsidR="00C90B44">
              <w:rPr>
                <w:rFonts w:ascii="Arial" w:hAnsi="Arial" w:cs="Arial"/>
                <w:noProof w:val="0"/>
                <w:sz w:val="18"/>
                <w:szCs w:val="18"/>
              </w:rPr>
              <w:t>composición</w:t>
            </w:r>
            <w:ins w:id="713" w:author="GerardCastle" w:date="2012-11-07T13:02:00Z">
              <w:r w:rsidR="003E56DF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y clasificación</w:t>
              </w:r>
            </w:ins>
            <w:r>
              <w:rPr>
                <w:rFonts w:ascii="Arial" w:hAnsi="Arial" w:cs="Arial"/>
                <w:noProof w:val="0"/>
                <w:sz w:val="18"/>
                <w:szCs w:val="18"/>
              </w:rPr>
              <w:t>.</w:t>
            </w:r>
          </w:p>
          <w:p w:rsidR="00C90B44" w:rsidRPr="00C90B44" w:rsidRDefault="00D433A1" w:rsidP="00C90B44">
            <w:pPr>
              <w:pStyle w:val="Prrafodelista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F</w:t>
            </w:r>
            <w:r w:rsidR="00C90B44">
              <w:rPr>
                <w:rFonts w:ascii="Arial" w:hAnsi="Arial" w:cs="Arial"/>
                <w:noProof w:val="0"/>
                <w:sz w:val="18"/>
                <w:szCs w:val="18"/>
              </w:rPr>
              <w:t xml:space="preserve">unción e </w:t>
            </w:r>
            <w:del w:id="714" w:author="GerardCastle" w:date="2012-11-07T12:51:00Z">
              <w:r w:rsidR="00C90B44" w:rsidDel="00294AA7">
                <w:rPr>
                  <w:rFonts w:ascii="Arial" w:hAnsi="Arial" w:cs="Arial"/>
                  <w:noProof w:val="0"/>
                  <w:sz w:val="18"/>
                  <w:szCs w:val="18"/>
                </w:rPr>
                <w:delText xml:space="preserve">importancia </w:delText>
              </w:r>
              <w:r w:rsidDel="00294AA7">
                <w:rPr>
                  <w:rFonts w:ascii="Arial" w:hAnsi="Arial" w:cs="Arial"/>
                  <w:noProof w:val="0"/>
                  <w:sz w:val="18"/>
                  <w:szCs w:val="18"/>
                </w:rPr>
                <w:delText>.</w:delText>
              </w:r>
            </w:del>
            <w:ins w:id="715" w:author="GerardCastle" w:date="2012-11-07T12:51:00Z">
              <w:r w:rsidR="00294AA7">
                <w:rPr>
                  <w:rFonts w:ascii="Arial" w:hAnsi="Arial" w:cs="Arial"/>
                  <w:noProof w:val="0"/>
                  <w:sz w:val="18"/>
                  <w:szCs w:val="18"/>
                </w:rPr>
                <w:t>importancia.</w:t>
              </w:r>
            </w:ins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Pr="00D433A1" w:rsidDel="003E56DF" w:rsidRDefault="00C90B44" w:rsidP="00C90B44">
            <w:pPr>
              <w:pStyle w:val="Prrafodelista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del w:id="716" w:author="GerardCastle" w:date="2012-11-07T13:03:00Z"/>
                <w:rFonts w:ascii="Arial" w:hAnsi="Arial" w:cs="Arial"/>
                <w:noProof w:val="0"/>
                <w:sz w:val="18"/>
                <w:szCs w:val="18"/>
              </w:rPr>
            </w:pPr>
            <w:del w:id="717" w:author="GerardCastle" w:date="2012-11-07T13:03:00Z">
              <w:r w:rsidRPr="00D433A1" w:rsidDel="003E56DF">
                <w:rPr>
                  <w:rFonts w:ascii="Arial" w:hAnsi="Arial" w:cs="Arial"/>
                  <w:noProof w:val="0"/>
                  <w:sz w:val="18"/>
                  <w:szCs w:val="18"/>
                </w:rPr>
                <w:delText>Estructura, clasificación, composición, funciones e importancia</w:delText>
              </w:r>
              <w:r w:rsidR="00D433A1" w:rsidRPr="00D433A1" w:rsidDel="003E56DF">
                <w:rPr>
                  <w:rFonts w:ascii="Arial" w:hAnsi="Arial" w:cs="Arial"/>
                  <w:noProof w:val="0"/>
                  <w:sz w:val="18"/>
                  <w:szCs w:val="18"/>
                </w:rPr>
                <w:delText>.</w:delText>
              </w:r>
            </w:del>
          </w:p>
          <w:p w:rsidR="00C90B44" w:rsidRP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C90B44" w:rsidRDefault="00C90B44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Pr="00284743" w:rsidDel="00284743" w:rsidRDefault="00D433A1">
            <w:pPr>
              <w:rPr>
                <w:del w:id="718" w:author="GerardCastle" w:date="2012-11-07T13:08:00Z"/>
                <w:rFonts w:ascii="Arial" w:hAnsi="Arial" w:cs="Arial"/>
                <w:noProof w:val="0"/>
                <w:sz w:val="18"/>
                <w:szCs w:val="18"/>
                <w:rPrChange w:id="719" w:author="GerardCastle" w:date="2012-11-07T13:08:00Z">
                  <w:rPr>
                    <w:del w:id="720" w:author="GerardCastle" w:date="2012-11-07T13:08:00Z"/>
                  </w:rPr>
                </w:rPrChange>
              </w:rPr>
              <w:pPrChange w:id="721" w:author="GerardCastle" w:date="2012-11-07T13:08:00Z">
                <w:pPr>
                  <w:autoSpaceDE w:val="0"/>
                  <w:autoSpaceDN w:val="0"/>
                  <w:adjustRightInd w:val="0"/>
                  <w:spacing w:line="240" w:lineRule="auto"/>
                  <w:jc w:val="both"/>
                </w:pPr>
              </w:pPrChange>
            </w:pPr>
          </w:p>
          <w:p w:rsidR="00D433A1" w:rsidDel="00284743" w:rsidRDefault="00D433A1">
            <w:pPr>
              <w:rPr>
                <w:del w:id="722" w:author="GerardCastle" w:date="2012-11-07T13:08:00Z"/>
              </w:rPr>
              <w:pPrChange w:id="723" w:author="GerardCastle" w:date="2012-11-07T13:08:00Z">
                <w:pPr>
                  <w:pStyle w:val="Prrafodelista"/>
                  <w:numPr>
                    <w:numId w:val="27"/>
                  </w:numPr>
                  <w:autoSpaceDE w:val="0"/>
                  <w:autoSpaceDN w:val="0"/>
                  <w:adjustRightInd w:val="0"/>
                  <w:spacing w:line="240" w:lineRule="auto"/>
                  <w:ind w:left="360" w:hanging="360"/>
                  <w:jc w:val="both"/>
                </w:pPr>
              </w:pPrChange>
            </w:pPr>
            <w:del w:id="724" w:author="GerardCastle" w:date="2012-11-07T13:08:00Z">
              <w:r w:rsidDel="00284743">
                <w:delText>Estructura y composición.</w:delText>
              </w:r>
            </w:del>
          </w:p>
          <w:p w:rsidR="00D433A1" w:rsidRPr="00D433A1" w:rsidRDefault="00D433A1">
            <w:pPr>
              <w:pPrChange w:id="725" w:author="GerardCastle" w:date="2012-11-07T13:08:00Z">
                <w:pPr>
                  <w:pStyle w:val="Prrafodelista"/>
                  <w:numPr>
                    <w:numId w:val="27"/>
                  </w:numPr>
                  <w:autoSpaceDE w:val="0"/>
                  <w:autoSpaceDN w:val="0"/>
                  <w:adjustRightInd w:val="0"/>
                  <w:spacing w:line="240" w:lineRule="auto"/>
                  <w:ind w:left="360" w:hanging="360"/>
                  <w:jc w:val="both"/>
                </w:pPr>
              </w:pPrChange>
            </w:pPr>
            <w:del w:id="726" w:author="GerardCastle" w:date="2012-11-07T13:08:00Z">
              <w:r w:rsidDel="00284743">
                <w:delText>Funciones e importancia</w:delText>
              </w:r>
            </w:del>
            <w:r>
              <w:t>.</w:t>
            </w: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C90B4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Pr="000A1C47" w:rsidRDefault="00EA6729" w:rsidP="000A1C4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9D7D0D" w:rsidRDefault="00947C96" w:rsidP="001D4AB4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</w:tc>
        <w:tc>
          <w:tcPr>
            <w:tcW w:w="1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727" w:author="GerardCastle" w:date="2012-11-07T11:24:00Z">
              <w:tcPr>
                <w:tcW w:w="1523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B51A94" w:rsidRDefault="00B51A94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Fuentes, H, V.O</w:t>
            </w:r>
            <w:proofErr w:type="gramStart"/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.(</w:t>
            </w:r>
            <w:proofErr w:type="gramEnd"/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1999).</w:t>
            </w:r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 xml:space="preserve">Biología Celular. UNAM México. </w:t>
            </w:r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B223CA" w:rsidDel="007C4790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728" w:author="GerardCastle" w:date="2012-11-07T12:09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Karp</w:t>
            </w:r>
            <w:proofErr w:type="spellEnd"/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, G. (2006) Biología Celular y Molecular: Conceptos y Experimentos</w:t>
            </w:r>
            <w:ins w:id="729" w:author="GerardCastle" w:date="2012-11-07T12:09:00Z">
              <w:r w:rsidR="007C4790">
                <w:rPr>
                  <w:rFonts w:ascii="Arial" w:hAnsi="Arial" w:cs="Arial"/>
                  <w:noProof w:val="0"/>
                  <w:sz w:val="18"/>
                  <w:szCs w:val="18"/>
                </w:rPr>
                <w:t>. México.</w:t>
              </w:r>
            </w:ins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del w:id="730" w:author="GerardCastle" w:date="2012-11-07T12:09:00Z">
              <w:r w:rsidRPr="00B223CA" w:rsidDel="007C4790">
                <w:rPr>
                  <w:rFonts w:ascii="Arial" w:hAnsi="Arial" w:cs="Arial"/>
                  <w:noProof w:val="0"/>
                  <w:sz w:val="18"/>
                  <w:szCs w:val="18"/>
                </w:rPr>
                <w:delText>Traducción Martha Elena Araiza Martínez:</w:delText>
              </w:r>
            </w:del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Mc Graw-Hill Interamericana</w:t>
            </w:r>
            <w:ins w:id="731" w:author="GerardCastle" w:date="2012-11-07T12:09:00Z">
              <w:r w:rsidR="007C4790"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  <w:del w:id="732" w:author="GerardCastle" w:date="2012-11-07T12:09:00Z">
              <w:r w:rsidRPr="00B223CA" w:rsidDel="007C4790">
                <w:rPr>
                  <w:rFonts w:ascii="Arial" w:hAnsi="Arial" w:cs="Arial"/>
                  <w:noProof w:val="0"/>
                  <w:sz w:val="18"/>
                  <w:szCs w:val="18"/>
                </w:rPr>
                <w:delText>, C. México</w:delText>
              </w:r>
            </w:del>
          </w:p>
          <w:p w:rsidR="00947C96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33" w:author="GerardCastle" w:date="2012-11-07T12:1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C4790" w:rsidRDefault="007C4790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34" w:author="GerardCastle" w:date="2012-11-07T12:1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C4790" w:rsidRDefault="007C4790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35" w:author="GerardCastle" w:date="2012-11-07T12:1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C4790" w:rsidRDefault="007C4790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36" w:author="GerardCastle" w:date="2012-11-07T12:1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C4790" w:rsidRDefault="007C4790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37" w:author="GerardCastle" w:date="2012-11-07T12:1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C4790" w:rsidRDefault="007C4790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38" w:author="GerardCastle" w:date="2012-11-07T12:1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C4790" w:rsidRDefault="007C4790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39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40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41" w:author="GerardCastle" w:date="2012-11-07T12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42" w:author="GerardCastle" w:date="2012-11-07T12:13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43" w:author="GerardCastle" w:date="2012-11-07T12:13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44" w:author="GerardCastle" w:date="2012-11-07T12:13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45" w:author="GerardCastle" w:date="2012-11-07T12:1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C4790" w:rsidRDefault="007C4790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46" w:author="GerardCastle" w:date="2012-11-07T12:1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E7DBC" w:rsidRDefault="005E7DBC" w:rsidP="007C47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47" w:author="GerardCastle" w:date="2012-11-07T12:13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C4790" w:rsidRPr="00B223CA" w:rsidRDefault="007C4790" w:rsidP="007C47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48" w:author="GerardCastle" w:date="2012-11-07T12:10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749" w:author="GerardCastle" w:date="2012-11-07T12:10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Karp</w:t>
              </w:r>
              <w:proofErr w:type="spellEnd"/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, G. (2011</w:t>
              </w:r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) Biología Celular y Molecular: Conceptos y Experimentos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. México.</w:t>
              </w:r>
            </w:ins>
          </w:p>
          <w:p w:rsidR="007C4790" w:rsidRDefault="007C4790" w:rsidP="007C47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50" w:author="GerardCastle" w:date="2012-11-07T12:36:00Z"/>
                <w:rFonts w:ascii="Arial" w:hAnsi="Arial" w:cs="Arial"/>
                <w:noProof w:val="0"/>
                <w:sz w:val="18"/>
                <w:szCs w:val="18"/>
              </w:rPr>
            </w:pPr>
            <w:ins w:id="751" w:author="GerardCastle" w:date="2012-11-07T12:10:00Z"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Mc Graw-Hill Interamericana</w:t>
              </w:r>
            </w:ins>
          </w:p>
          <w:p w:rsidR="00E326C9" w:rsidRDefault="00E326C9" w:rsidP="007C47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52" w:author="GerardCastle" w:date="2012-11-07T12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7C47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53" w:author="GerardCastle" w:date="2012-11-07T12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7C479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54" w:author="GerardCastle" w:date="2012-11-07T12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Pr="00B223CA" w:rsidRDefault="00E326C9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55" w:author="GerardCastle" w:date="2012-11-07T12:36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756" w:author="GerardCastle" w:date="2012-11-07T12:36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Karp</w:t>
              </w:r>
              <w:proofErr w:type="spellEnd"/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, G. (2011</w:t>
              </w:r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) Biología Celular y Molecular: Conceptos y Experimentos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. México.</w:t>
              </w:r>
            </w:ins>
          </w:p>
          <w:p w:rsidR="00E326C9" w:rsidRDefault="00E326C9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57" w:author="GerardCastle" w:date="2012-11-07T12:36:00Z"/>
                <w:rFonts w:ascii="Arial" w:hAnsi="Arial" w:cs="Arial"/>
                <w:noProof w:val="0"/>
                <w:sz w:val="18"/>
                <w:szCs w:val="18"/>
              </w:rPr>
            </w:pPr>
            <w:ins w:id="758" w:author="GerardCastle" w:date="2012-11-07T12:36:00Z"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Mc Graw-Hill Interamericana</w:t>
              </w:r>
            </w:ins>
          </w:p>
          <w:p w:rsidR="00E326C9" w:rsidRDefault="00E326C9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59" w:author="GerardCastle" w:date="2012-11-07T12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60" w:author="GerardCastle" w:date="2012-11-07T12:43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ins w:id="761" w:author="GerardCastle" w:date="2012-11-07T12:36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Plattner</w:t>
              </w:r>
              <w:proofErr w:type="spellEnd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H. (2001). Manual de Biología Celular. Madrid. Omega.</w:t>
              </w:r>
            </w:ins>
          </w:p>
          <w:p w:rsidR="00E326C9" w:rsidRDefault="00E326C9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62" w:author="GerardCastle" w:date="2012-11-07T12:43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326C9" w:rsidRDefault="00E326C9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63" w:author="GerardCastle" w:date="2012-11-07T12:43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326C9" w:rsidRDefault="00E326C9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64" w:author="GerardCastle" w:date="2012-11-07T12:43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326C9" w:rsidRDefault="00E326C9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65" w:author="GerardCastle" w:date="2012-11-07T12:43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326C9" w:rsidRPr="00B223CA" w:rsidRDefault="00E326C9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66" w:author="GerardCastle" w:date="2012-11-07T12:43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767" w:author="GerardCastle" w:date="2012-11-07T12:43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Karp</w:t>
              </w:r>
              <w:proofErr w:type="spellEnd"/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, G. (2011</w:t>
              </w:r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) Biología Celular y Molecular: Conceptos y Experimentos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. México.</w:t>
              </w:r>
            </w:ins>
          </w:p>
          <w:p w:rsidR="00E326C9" w:rsidRDefault="00E326C9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68" w:author="GerardCastle" w:date="2012-11-07T12:43:00Z"/>
                <w:rFonts w:ascii="Arial" w:hAnsi="Arial" w:cs="Arial"/>
                <w:noProof w:val="0"/>
                <w:sz w:val="18"/>
                <w:szCs w:val="18"/>
              </w:rPr>
            </w:pPr>
            <w:ins w:id="769" w:author="GerardCastle" w:date="2012-11-07T12:43:00Z"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Mc Graw-Hill Interamericana</w:t>
              </w:r>
            </w:ins>
          </w:p>
          <w:p w:rsidR="00E326C9" w:rsidRDefault="00E326C9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70" w:author="GerardCastle" w:date="2012-11-07T12:43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71" w:author="GerardCastle" w:date="2012-11-07T12:49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ins w:id="772" w:author="GerardCastle" w:date="2012-11-07T12:43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Plattner</w:t>
              </w:r>
              <w:proofErr w:type="spellEnd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H. (2001). Manual de Biología Celular. Madrid. Omega.</w:t>
              </w:r>
            </w:ins>
          </w:p>
          <w:p w:rsidR="00294AA7" w:rsidRDefault="00294AA7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73" w:author="GerardCastle" w:date="2012-11-07T12:49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94AA7" w:rsidRDefault="00294AA7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74" w:author="GerardCastle" w:date="2012-11-07T12:49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94AA7" w:rsidRDefault="00294AA7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75" w:author="GerardCastle" w:date="2012-11-07T12:49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94AA7" w:rsidRDefault="00294AA7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76" w:author="GerardCastle" w:date="2012-11-07T12:49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94AA7" w:rsidRPr="00B223CA" w:rsidRDefault="00294AA7" w:rsidP="00294A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77" w:author="GerardCastle" w:date="2012-11-07T12:49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778" w:author="GerardCastle" w:date="2012-11-07T12:49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Karp</w:t>
              </w:r>
              <w:proofErr w:type="spellEnd"/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, G. (2011</w:t>
              </w:r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) Biología Celular y Molecular: Conceptos y Experimentos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. México.</w:t>
              </w:r>
            </w:ins>
          </w:p>
          <w:p w:rsidR="00294AA7" w:rsidRDefault="00294AA7" w:rsidP="00294A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79" w:author="GerardCastle" w:date="2012-11-07T12:49:00Z"/>
                <w:rFonts w:ascii="Arial" w:hAnsi="Arial" w:cs="Arial"/>
                <w:noProof w:val="0"/>
                <w:sz w:val="18"/>
                <w:szCs w:val="18"/>
              </w:rPr>
            </w:pPr>
            <w:ins w:id="780" w:author="GerardCastle" w:date="2012-11-07T12:49:00Z"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Mc Graw-Hill Interamericana</w:t>
              </w:r>
            </w:ins>
          </w:p>
          <w:p w:rsidR="00294AA7" w:rsidRDefault="00294AA7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81" w:author="GerardCastle" w:date="2012-11-07T13:0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3E56DF" w:rsidRDefault="003E56DF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82" w:author="GerardCastle" w:date="2012-11-07T13:0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3E56DF" w:rsidRDefault="003E56DF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83" w:author="GerardCastle" w:date="2012-11-07T13:0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3E56DF" w:rsidRDefault="003E56DF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84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ins w:id="785" w:author="GerardCastle" w:date="2012-11-07T13:05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Baltimore, J. (2004). Biología celular y Molecular. Madrid. Ed. Médica Panamericana.</w:t>
              </w:r>
            </w:ins>
          </w:p>
          <w:p w:rsidR="003E56DF" w:rsidRDefault="003E56DF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86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Pr="00B223CA" w:rsidRDefault="003E56DF" w:rsidP="003E56D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87" w:author="GerardCastle" w:date="2012-11-07T13:06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788" w:author="GerardCastle" w:date="2012-11-07T13:06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Karp</w:t>
              </w:r>
              <w:proofErr w:type="spellEnd"/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, G. (2011</w:t>
              </w:r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) Biología Celular y Molecular: Conceptos y Experimentos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. México.</w:t>
              </w:r>
            </w:ins>
          </w:p>
          <w:p w:rsidR="003E56DF" w:rsidRDefault="003E56DF" w:rsidP="003E56D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789" w:author="GerardCastle" w:date="2012-11-07T13:06:00Z"/>
                <w:rFonts w:ascii="Arial" w:hAnsi="Arial" w:cs="Arial"/>
                <w:noProof w:val="0"/>
                <w:sz w:val="18"/>
                <w:szCs w:val="18"/>
              </w:rPr>
            </w:pPr>
            <w:ins w:id="790" w:author="GerardCastle" w:date="2012-11-07T13:06:00Z"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Mc Graw-Hill Interamericana</w:t>
              </w:r>
            </w:ins>
          </w:p>
          <w:p w:rsidR="003E56DF" w:rsidRPr="00B51A94" w:rsidRDefault="003E56DF" w:rsidP="00E326C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791" w:author="GerardCastle" w:date="2012-11-07T11:24:00Z">
              <w:tcPr>
                <w:tcW w:w="2192" w:type="dxa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B51A94" w:rsidRDefault="00B51A94" w:rsidP="00B51A94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808080"/>
              </w:rPr>
            </w:pPr>
          </w:p>
          <w:p w:rsidR="00A05E63" w:rsidRDefault="00B51A94" w:rsidP="00B51A94">
            <w:pPr>
              <w:autoSpaceDE w:val="0"/>
              <w:autoSpaceDN w:val="0"/>
              <w:adjustRightInd w:val="0"/>
              <w:spacing w:line="240" w:lineRule="auto"/>
              <w:rPr>
                <w:ins w:id="792" w:author="GerardCastle" w:date="2012-11-07T11:5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C95606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rPrChange w:id="793" w:author="GerardCastle" w:date="2012-11-07T11:39:00Z">
                  <w:rPr>
                    <w:rFonts w:ascii="Arial" w:hAnsi="Arial" w:cs="Arial"/>
                    <w:noProof w:val="0"/>
                    <w:color w:val="808080"/>
                    <w:sz w:val="18"/>
                    <w:szCs w:val="18"/>
                  </w:rPr>
                </w:rPrChange>
              </w:rPr>
              <w:t xml:space="preserve">Peña, A. (1986). Las Membranas de las Células. </w:t>
            </w:r>
            <w:ins w:id="794" w:author="GerardCastle" w:date="2012-11-07T11:39:00Z">
              <w:r w:rsidR="00C95606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México. </w:t>
              </w:r>
            </w:ins>
            <w:r w:rsidRPr="00C95606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  <w:rPrChange w:id="795" w:author="GerardCastle" w:date="2012-11-07T11:39:00Z">
                  <w:rPr>
                    <w:rFonts w:ascii="Arial" w:hAnsi="Arial" w:cs="Arial"/>
                    <w:noProof w:val="0"/>
                    <w:color w:val="808080"/>
                    <w:sz w:val="18"/>
                    <w:szCs w:val="18"/>
                  </w:rPr>
                </w:rPrChange>
              </w:rPr>
              <w:t xml:space="preserve">FCE. </w:t>
            </w:r>
          </w:p>
          <w:p w:rsidR="00A05E63" w:rsidRDefault="00A05E63" w:rsidP="00B51A94">
            <w:pPr>
              <w:autoSpaceDE w:val="0"/>
              <w:autoSpaceDN w:val="0"/>
              <w:adjustRightInd w:val="0"/>
              <w:spacing w:line="240" w:lineRule="auto"/>
              <w:rPr>
                <w:ins w:id="796" w:author="GerardCastle" w:date="2012-11-07T11:5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A05E63" w:rsidP="00B51A94">
            <w:pPr>
              <w:autoSpaceDE w:val="0"/>
              <w:autoSpaceDN w:val="0"/>
              <w:adjustRightInd w:val="0"/>
              <w:spacing w:line="240" w:lineRule="auto"/>
              <w:rPr>
                <w:ins w:id="797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ins w:id="798" w:author="GerardCastle" w:date="2012-11-07T11:54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Plattner</w:t>
              </w:r>
              <w:proofErr w:type="spellEnd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H. (2001).</w:t>
              </w:r>
            </w:ins>
            <w:ins w:id="799" w:author="GerardCastle" w:date="2012-11-07T11:56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 Manual de Biología Celular. Madrid. Omega.</w:t>
              </w:r>
            </w:ins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00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01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02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03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04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05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06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07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08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09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10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11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12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13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14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15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16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17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18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19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20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5E7DBC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21" w:author="GerardCastle" w:date="2012-11-07T12:14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326C9" w:rsidRDefault="005E7DBC" w:rsidP="00B51A94">
            <w:pPr>
              <w:autoSpaceDE w:val="0"/>
              <w:autoSpaceDN w:val="0"/>
              <w:adjustRightInd w:val="0"/>
              <w:spacing w:line="240" w:lineRule="auto"/>
              <w:rPr>
                <w:ins w:id="822" w:author="GerardCastle" w:date="2012-11-07T12:3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ins w:id="823" w:author="GerardCastle" w:date="2012-11-07T12:14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Plattner</w:t>
              </w:r>
              <w:proofErr w:type="spellEnd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H. (2001). Manual de Biología Celular. Madrid. Omega.</w:t>
              </w:r>
            </w:ins>
          </w:p>
          <w:p w:rsidR="00E326C9" w:rsidRDefault="00E326C9" w:rsidP="00B51A94">
            <w:pPr>
              <w:autoSpaceDE w:val="0"/>
              <w:autoSpaceDN w:val="0"/>
              <w:adjustRightInd w:val="0"/>
              <w:spacing w:line="240" w:lineRule="auto"/>
              <w:rPr>
                <w:ins w:id="824" w:author="GerardCastle" w:date="2012-11-07T12:3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326C9" w:rsidRDefault="00E326C9" w:rsidP="00B51A94">
            <w:pPr>
              <w:autoSpaceDE w:val="0"/>
              <w:autoSpaceDN w:val="0"/>
              <w:adjustRightInd w:val="0"/>
              <w:spacing w:line="240" w:lineRule="auto"/>
              <w:rPr>
                <w:ins w:id="825" w:author="GerardCastle" w:date="2012-11-07T12:3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326C9" w:rsidRDefault="00E326C9" w:rsidP="00B51A94">
            <w:pPr>
              <w:autoSpaceDE w:val="0"/>
              <w:autoSpaceDN w:val="0"/>
              <w:adjustRightInd w:val="0"/>
              <w:spacing w:line="240" w:lineRule="auto"/>
              <w:rPr>
                <w:ins w:id="826" w:author="GerardCastle" w:date="2012-11-07T12:3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326C9" w:rsidRDefault="00E326C9" w:rsidP="00B51A94">
            <w:pPr>
              <w:autoSpaceDE w:val="0"/>
              <w:autoSpaceDN w:val="0"/>
              <w:adjustRightInd w:val="0"/>
              <w:spacing w:line="240" w:lineRule="auto"/>
              <w:rPr>
                <w:ins w:id="827" w:author="GerardCastle" w:date="2012-11-07T12:3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326C9" w:rsidRDefault="00E326C9" w:rsidP="00B51A94">
            <w:pPr>
              <w:autoSpaceDE w:val="0"/>
              <w:autoSpaceDN w:val="0"/>
              <w:adjustRightInd w:val="0"/>
              <w:spacing w:line="240" w:lineRule="auto"/>
              <w:rPr>
                <w:ins w:id="828" w:author="GerardCastle" w:date="2012-11-07T12:3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326C9" w:rsidRDefault="00E326C9" w:rsidP="00B51A94">
            <w:pPr>
              <w:autoSpaceDE w:val="0"/>
              <w:autoSpaceDN w:val="0"/>
              <w:adjustRightInd w:val="0"/>
              <w:spacing w:line="240" w:lineRule="auto"/>
              <w:rPr>
                <w:ins w:id="829" w:author="GerardCastle" w:date="2012-11-07T12:3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326C9" w:rsidRDefault="00E326C9" w:rsidP="00B51A94">
            <w:pPr>
              <w:autoSpaceDE w:val="0"/>
              <w:autoSpaceDN w:val="0"/>
              <w:adjustRightInd w:val="0"/>
              <w:spacing w:line="240" w:lineRule="auto"/>
              <w:rPr>
                <w:ins w:id="830" w:author="GerardCastle" w:date="2012-11-07T12:3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326C9" w:rsidRDefault="00E326C9" w:rsidP="00B51A94">
            <w:pPr>
              <w:autoSpaceDE w:val="0"/>
              <w:autoSpaceDN w:val="0"/>
              <w:adjustRightInd w:val="0"/>
              <w:spacing w:line="240" w:lineRule="auto"/>
              <w:rPr>
                <w:ins w:id="831" w:author="GerardCastle" w:date="2012-11-07T12:3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326C9" w:rsidRDefault="00E326C9" w:rsidP="00B51A94">
            <w:pPr>
              <w:autoSpaceDE w:val="0"/>
              <w:autoSpaceDN w:val="0"/>
              <w:adjustRightInd w:val="0"/>
              <w:spacing w:line="240" w:lineRule="auto"/>
              <w:rPr>
                <w:ins w:id="832" w:author="GerardCastle" w:date="2012-11-07T12:37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ins w:id="833" w:author="GerardCastle" w:date="2012-11-07T12:37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Prescott, L. (2004). </w:t>
              </w:r>
            </w:ins>
            <w:ins w:id="834" w:author="GerardCastle" w:date="2012-11-07T12:38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Microbiología</w:t>
              </w:r>
            </w:ins>
            <w:ins w:id="835" w:author="GerardCastle" w:date="2012-11-07T12:37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. México. </w:t>
              </w:r>
              <w:proofErr w:type="spellStart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MacGrawHill</w:t>
              </w:r>
              <w:proofErr w:type="spellEnd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. Interamericana.</w:t>
              </w:r>
            </w:ins>
          </w:p>
          <w:p w:rsidR="00E326C9" w:rsidRDefault="00E326C9" w:rsidP="00B51A94">
            <w:pPr>
              <w:autoSpaceDE w:val="0"/>
              <w:autoSpaceDN w:val="0"/>
              <w:adjustRightInd w:val="0"/>
              <w:spacing w:line="240" w:lineRule="auto"/>
              <w:rPr>
                <w:ins w:id="836" w:author="GerardCastle" w:date="2012-11-07T12:3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94AA7" w:rsidRDefault="00E326C9" w:rsidP="00B51A94">
            <w:pPr>
              <w:autoSpaceDE w:val="0"/>
              <w:autoSpaceDN w:val="0"/>
              <w:adjustRightInd w:val="0"/>
              <w:spacing w:line="240" w:lineRule="auto"/>
              <w:rPr>
                <w:ins w:id="837" w:author="GerardCastle" w:date="2012-11-07T12:5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ins w:id="838" w:author="GerardCastle" w:date="2012-11-07T12:38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Baltimore, J. (2004). </w:t>
              </w:r>
            </w:ins>
            <w:ins w:id="839" w:author="GerardCastle" w:date="2012-11-07T12:39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Biología</w:t>
              </w:r>
            </w:ins>
            <w:ins w:id="840" w:author="GerardCastle" w:date="2012-11-07T12:38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 celular y Molecular.</w:t>
              </w:r>
            </w:ins>
            <w:ins w:id="841" w:author="GerardCastle" w:date="2012-11-07T12:39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 Madrid. Ed. </w:t>
              </w:r>
            </w:ins>
            <w:ins w:id="842" w:author="GerardCastle" w:date="2012-11-07T12:40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Médica</w:t>
              </w:r>
            </w:ins>
            <w:ins w:id="843" w:author="GerardCastle" w:date="2012-11-07T12:39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 Panamericana.</w:t>
              </w:r>
            </w:ins>
          </w:p>
          <w:p w:rsidR="00294AA7" w:rsidRDefault="00294AA7" w:rsidP="00B51A94">
            <w:pPr>
              <w:autoSpaceDE w:val="0"/>
              <w:autoSpaceDN w:val="0"/>
              <w:adjustRightInd w:val="0"/>
              <w:spacing w:line="240" w:lineRule="auto"/>
              <w:rPr>
                <w:ins w:id="844" w:author="GerardCastle" w:date="2012-11-07T12:5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94AA7" w:rsidRDefault="00294AA7" w:rsidP="00B51A94">
            <w:pPr>
              <w:autoSpaceDE w:val="0"/>
              <w:autoSpaceDN w:val="0"/>
              <w:adjustRightInd w:val="0"/>
              <w:spacing w:line="240" w:lineRule="auto"/>
              <w:rPr>
                <w:ins w:id="845" w:author="GerardCastle" w:date="2012-11-07T12:5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94AA7" w:rsidRDefault="00294AA7" w:rsidP="00B51A94">
            <w:pPr>
              <w:autoSpaceDE w:val="0"/>
              <w:autoSpaceDN w:val="0"/>
              <w:adjustRightInd w:val="0"/>
              <w:spacing w:line="240" w:lineRule="auto"/>
              <w:rPr>
                <w:ins w:id="846" w:author="GerardCastle" w:date="2012-11-07T12:5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94AA7" w:rsidRDefault="00294AA7" w:rsidP="00B51A94">
            <w:pPr>
              <w:autoSpaceDE w:val="0"/>
              <w:autoSpaceDN w:val="0"/>
              <w:adjustRightInd w:val="0"/>
              <w:spacing w:line="240" w:lineRule="auto"/>
              <w:rPr>
                <w:ins w:id="847" w:author="GerardCastle" w:date="2012-11-07T12:5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94AA7" w:rsidRDefault="00294AA7" w:rsidP="00B51A94">
            <w:pPr>
              <w:autoSpaceDE w:val="0"/>
              <w:autoSpaceDN w:val="0"/>
              <w:adjustRightInd w:val="0"/>
              <w:spacing w:line="240" w:lineRule="auto"/>
              <w:rPr>
                <w:ins w:id="848" w:author="GerardCastle" w:date="2012-11-07T12:5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94AA7" w:rsidRDefault="00294AA7" w:rsidP="00B51A94">
            <w:pPr>
              <w:autoSpaceDE w:val="0"/>
              <w:autoSpaceDN w:val="0"/>
              <w:adjustRightInd w:val="0"/>
              <w:spacing w:line="240" w:lineRule="auto"/>
              <w:rPr>
                <w:ins w:id="849" w:author="GerardCastle" w:date="2012-11-07T12:5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94AA7" w:rsidRDefault="00294AA7" w:rsidP="00B51A94">
            <w:pPr>
              <w:autoSpaceDE w:val="0"/>
              <w:autoSpaceDN w:val="0"/>
              <w:adjustRightInd w:val="0"/>
              <w:spacing w:line="240" w:lineRule="auto"/>
              <w:rPr>
                <w:ins w:id="850" w:author="GerardCastle" w:date="2012-11-07T12:5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94AA7" w:rsidRDefault="00294AA7" w:rsidP="00B51A94">
            <w:pPr>
              <w:autoSpaceDE w:val="0"/>
              <w:autoSpaceDN w:val="0"/>
              <w:adjustRightInd w:val="0"/>
              <w:spacing w:line="240" w:lineRule="auto"/>
              <w:rPr>
                <w:ins w:id="851" w:author="GerardCastle" w:date="2012-11-07T12:5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94AA7" w:rsidRDefault="00294AA7" w:rsidP="00B51A94">
            <w:pPr>
              <w:autoSpaceDE w:val="0"/>
              <w:autoSpaceDN w:val="0"/>
              <w:adjustRightInd w:val="0"/>
              <w:spacing w:line="240" w:lineRule="auto"/>
              <w:rPr>
                <w:ins w:id="852" w:author="GerardCastle" w:date="2012-11-07T12:5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294AA7" w:rsidP="00B51A94">
            <w:pPr>
              <w:autoSpaceDE w:val="0"/>
              <w:autoSpaceDN w:val="0"/>
              <w:adjustRightInd w:val="0"/>
              <w:spacing w:line="240" w:lineRule="auto"/>
              <w:rPr>
                <w:ins w:id="853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ins w:id="854" w:author="GerardCastle" w:date="2012-11-07T12:50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Baltimore, J. (2004). Biología celular y Molecular. Madrid. Ed. Médica Panamericana.</w:t>
              </w:r>
            </w:ins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55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56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57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58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59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60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61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62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63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64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65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66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67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68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3E56D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869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ins w:id="870" w:author="GerardCastle" w:date="2012-11-07T13:06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Plattner</w:t>
              </w:r>
              <w:proofErr w:type="spellEnd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H. (2001). Manual de Biología Celular. Madrid. Omega.</w:t>
              </w:r>
            </w:ins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71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72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73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74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75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76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77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B51A94">
            <w:pPr>
              <w:autoSpaceDE w:val="0"/>
              <w:autoSpaceDN w:val="0"/>
              <w:adjustRightInd w:val="0"/>
              <w:spacing w:line="240" w:lineRule="auto"/>
              <w:rPr>
                <w:ins w:id="878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3E56DF" w:rsidRDefault="003E56DF" w:rsidP="003E56D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879" w:author="GerardCastle" w:date="2012-11-07T13:0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ins w:id="880" w:author="GerardCastle" w:date="2012-11-07T13:06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Plattner</w:t>
              </w:r>
              <w:proofErr w:type="spellEnd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H. (2001). Manual de Biología Celular. Madrid. Omega.</w:t>
              </w:r>
            </w:ins>
          </w:p>
          <w:p w:rsidR="0000328A" w:rsidRDefault="0000328A" w:rsidP="00B51A94">
            <w:pPr>
              <w:autoSpaceDE w:val="0"/>
              <w:autoSpaceDN w:val="0"/>
              <w:adjustRightInd w:val="0"/>
              <w:spacing w:line="240" w:lineRule="auto"/>
              <w:rPr>
                <w:ins w:id="881" w:author="GerardCastle" w:date="2012-11-07T13:0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00328A" w:rsidRPr="00051B22" w:rsidRDefault="0000328A" w:rsidP="0000328A">
            <w:pPr>
              <w:autoSpaceDE w:val="0"/>
              <w:autoSpaceDN w:val="0"/>
              <w:adjustRightInd w:val="0"/>
              <w:spacing w:line="240" w:lineRule="auto"/>
              <w:rPr>
                <w:ins w:id="882" w:author="GerardCastle" w:date="2012-11-07T13:08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883" w:author="GerardCastle" w:date="2012-11-07T13:08:00Z"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Mader</w:t>
              </w:r>
              <w:proofErr w:type="spellEnd"/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S.S. (2003). Biología</w:t>
              </w:r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>.</w:t>
              </w:r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 xml:space="preserve"> México. </w:t>
              </w:r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Mc Graw  Hill.</w:t>
              </w:r>
            </w:ins>
          </w:p>
          <w:p w:rsidR="00B51A94" w:rsidRPr="00B51A94" w:rsidRDefault="00B51A94" w:rsidP="00B51A94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sz w:val="18"/>
                <w:szCs w:val="18"/>
              </w:rPr>
            </w:pPr>
            <w:del w:id="884" w:author="GerardCastle" w:date="2012-11-07T11:39:00Z">
              <w:r w:rsidRPr="00C95606" w:rsidDel="00C95606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rPrChange w:id="885" w:author="GerardCastle" w:date="2012-11-07T11:39:00Z">
                    <w:rPr>
                      <w:rFonts w:ascii="Arial" w:hAnsi="Arial" w:cs="Arial"/>
                      <w:noProof w:val="0"/>
                      <w:color w:val="808080"/>
                      <w:sz w:val="18"/>
                      <w:szCs w:val="18"/>
                    </w:rPr>
                  </w:rPrChange>
                </w:rPr>
                <w:delText>La Ciencia desde México. 18. México.</w:delText>
              </w:r>
            </w:del>
          </w:p>
        </w:tc>
      </w:tr>
      <w:tr w:rsidR="00947C96" w:rsidRPr="009D7D0D" w:rsidTr="00621C23">
        <w:tblPrEx>
          <w:tblW w:w="10065" w:type="dxa"/>
          <w:tblInd w:w="108" w:type="dxa"/>
          <w:tblLayout w:type="fixed"/>
          <w:tblLook w:val="0000" w:firstRow="0" w:lastRow="0" w:firstColumn="0" w:lastColumn="0" w:noHBand="0" w:noVBand="0"/>
          <w:tblPrExChange w:id="886" w:author="GerardCastle" w:date="2012-11-07T11:24:00Z">
            <w:tblPrEx>
              <w:tblW w:w="10065" w:type="dxa"/>
              <w:tblInd w:w="108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1"/>
          <w:trPrChange w:id="887" w:author="GerardCastle" w:date="2012-11-07T11:24:00Z">
            <w:trPr>
              <w:gridAfter w:val="0"/>
              <w:trHeight w:val="1"/>
            </w:trPr>
          </w:trPrChange>
        </w:trPr>
        <w:tc>
          <w:tcPr>
            <w:tcW w:w="182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888" w:author="GerardCastle" w:date="2012-11-07T11:24:00Z">
              <w:tcPr>
                <w:tcW w:w="1821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Default="008E3A0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ins w:id="889" w:author="GerardCastle" w:date="2012-11-08T11:23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XI</w:t>
              </w:r>
            </w:ins>
            <w:del w:id="890" w:author="GerardCastle" w:date="2012-11-08T11:23:00Z">
              <w:r w:rsidR="00EA6729" w:rsidDel="008E3A09">
                <w:rPr>
                  <w:rFonts w:ascii="Arial" w:hAnsi="Arial" w:cs="Arial"/>
                  <w:noProof w:val="0"/>
                  <w:sz w:val="18"/>
                  <w:szCs w:val="18"/>
                </w:rPr>
                <w:delText>1</w:delText>
              </w:r>
            </w:del>
            <w:ins w:id="891" w:author="GerardCastle" w:date="2012-11-07T13:09:00Z">
              <w:r w:rsidR="00284743"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  <w:del w:id="892" w:author="GerardCastle" w:date="2012-11-07T13:09:00Z">
              <w:r w:rsidR="00EA6729" w:rsidDel="00284743">
                <w:rPr>
                  <w:rFonts w:ascii="Arial" w:hAnsi="Arial" w:cs="Arial"/>
                  <w:noProof w:val="0"/>
                  <w:sz w:val="18"/>
                  <w:szCs w:val="18"/>
                </w:rPr>
                <w:delText>4</w:delText>
              </w:r>
            </w:del>
            <w:r w:rsidR="00D433A1">
              <w:rPr>
                <w:rFonts w:ascii="Arial" w:hAnsi="Arial" w:cs="Arial"/>
                <w:noProof w:val="0"/>
                <w:sz w:val="18"/>
                <w:szCs w:val="18"/>
              </w:rPr>
              <w:t xml:space="preserve"> Núcleo celular </w:t>
            </w: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8E3A0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ins w:id="893" w:author="GerardCastle" w:date="2012-11-08T11:23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XII</w:t>
              </w:r>
            </w:ins>
            <w:del w:id="894" w:author="GerardCastle" w:date="2012-11-08T11:23:00Z">
              <w:r w:rsidR="00EA6729" w:rsidDel="008E3A09">
                <w:rPr>
                  <w:rFonts w:ascii="Arial" w:hAnsi="Arial" w:cs="Arial"/>
                  <w:noProof w:val="0"/>
                  <w:sz w:val="18"/>
                  <w:szCs w:val="18"/>
                </w:rPr>
                <w:delText>15</w:delText>
              </w:r>
            </w:del>
            <w:ins w:id="895" w:author="GerardCastle" w:date="2012-11-07T13:11:00Z">
              <w:r w:rsidR="00284743"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  <w:r w:rsidR="00EA6729">
              <w:rPr>
                <w:rFonts w:ascii="Arial" w:hAnsi="Arial" w:cs="Arial"/>
                <w:noProof w:val="0"/>
                <w:sz w:val="18"/>
                <w:szCs w:val="18"/>
              </w:rPr>
              <w:t xml:space="preserve"> Ciclo celular </w:t>
            </w: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896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897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898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899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00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01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02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03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04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05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06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07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8E3A0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ins w:id="908" w:author="GerardCastle" w:date="2012-11-08T11:23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XIII</w:t>
              </w:r>
            </w:ins>
            <w:del w:id="909" w:author="GerardCastle" w:date="2012-11-08T11:23:00Z">
              <w:r w:rsidR="00EA6729" w:rsidDel="008E3A09">
                <w:rPr>
                  <w:rFonts w:ascii="Arial" w:hAnsi="Arial" w:cs="Arial"/>
                  <w:noProof w:val="0"/>
                  <w:sz w:val="18"/>
                  <w:szCs w:val="18"/>
                </w:rPr>
                <w:delText>16</w:delText>
              </w:r>
            </w:del>
            <w:ins w:id="910" w:author="GerardCastle" w:date="2012-11-07T13:12:00Z">
              <w:r w:rsidR="00284743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. </w:t>
              </w:r>
            </w:ins>
            <w:r w:rsidR="00EA6729">
              <w:rPr>
                <w:rFonts w:ascii="Arial" w:hAnsi="Arial" w:cs="Arial"/>
                <w:noProof w:val="0"/>
                <w:sz w:val="18"/>
                <w:szCs w:val="18"/>
              </w:rPr>
              <w:t xml:space="preserve"> Mitosis</w:t>
            </w: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B75833" w:rsidRDefault="00B7583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B75833" w:rsidRDefault="00B7583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11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12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13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14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15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16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17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18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19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20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21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22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23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24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25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26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 </w:t>
            </w:r>
          </w:p>
          <w:p w:rsidR="00690627" w:rsidRDefault="008E3A0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ins w:id="927" w:author="GerardCastle" w:date="2012-11-08T11:24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XIV</w:t>
              </w:r>
            </w:ins>
            <w:del w:id="928" w:author="GerardCastle" w:date="2012-11-08T11:24:00Z">
              <w:r w:rsidR="00EA6729" w:rsidDel="008E3A09">
                <w:rPr>
                  <w:rFonts w:ascii="Arial" w:hAnsi="Arial" w:cs="Arial"/>
                  <w:noProof w:val="0"/>
                  <w:sz w:val="18"/>
                  <w:szCs w:val="18"/>
                </w:rPr>
                <w:delText>1</w:delText>
              </w:r>
            </w:del>
            <w:del w:id="929" w:author="GerardCastle" w:date="2012-11-08T11:23:00Z">
              <w:r w:rsidR="00EA6729" w:rsidDel="008E3A09">
                <w:rPr>
                  <w:rFonts w:ascii="Arial" w:hAnsi="Arial" w:cs="Arial"/>
                  <w:noProof w:val="0"/>
                  <w:sz w:val="18"/>
                  <w:szCs w:val="18"/>
                </w:rPr>
                <w:delText>7</w:delText>
              </w:r>
            </w:del>
            <w:ins w:id="930" w:author="GerardCastle" w:date="2012-11-07T13:32:00Z">
              <w:r w:rsidR="007F1DCE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. </w:t>
              </w:r>
            </w:ins>
            <w:r w:rsidR="00EA6729">
              <w:rPr>
                <w:rFonts w:ascii="Arial" w:hAnsi="Arial" w:cs="Arial"/>
                <w:noProof w:val="0"/>
                <w:sz w:val="18"/>
                <w:szCs w:val="18"/>
              </w:rPr>
              <w:t xml:space="preserve"> Meiosis</w:t>
            </w: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31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32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33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34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35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36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37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38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39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40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41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42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43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44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8E3A0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ins w:id="945" w:author="GerardCastle" w:date="2012-11-08T11:24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XV.</w:t>
              </w:r>
            </w:ins>
            <w:del w:id="946" w:author="GerardCastle" w:date="2012-11-08T11:24:00Z">
              <w:r w:rsidR="00690627" w:rsidDel="008E3A09">
                <w:rPr>
                  <w:rFonts w:ascii="Arial" w:hAnsi="Arial" w:cs="Arial"/>
                  <w:noProof w:val="0"/>
                  <w:sz w:val="18"/>
                  <w:szCs w:val="18"/>
                </w:rPr>
                <w:delText>18</w:delText>
              </w:r>
            </w:del>
            <w:r w:rsidR="00690627">
              <w:rPr>
                <w:rFonts w:ascii="Arial" w:hAnsi="Arial" w:cs="Arial"/>
                <w:noProof w:val="0"/>
                <w:sz w:val="18"/>
                <w:szCs w:val="18"/>
              </w:rPr>
              <w:t xml:space="preserve"> Muerte celular </w:t>
            </w: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47" w:author="GerardCastle" w:date="2012-11-07T13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631D2" w:rsidRDefault="000631D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48" w:author="GerardCastle" w:date="2012-11-07T13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631D2" w:rsidRDefault="000631D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49" w:author="GerardCastle" w:date="2012-11-07T13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631D2" w:rsidRDefault="000631D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1B6DC4" w:rsidRPr="00171AED" w:rsidRDefault="008E3A0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ins w:id="950" w:author="GerardCastle" w:date="2012-11-08T11:24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XVI.</w:t>
              </w:r>
            </w:ins>
            <w:bookmarkStart w:id="951" w:name="_GoBack"/>
            <w:bookmarkEnd w:id="951"/>
            <w:del w:id="952" w:author="GerardCastle" w:date="2012-11-08T11:24:00Z">
              <w:r w:rsidR="00690627" w:rsidDel="008E3A09">
                <w:rPr>
                  <w:rFonts w:ascii="Arial" w:hAnsi="Arial" w:cs="Arial"/>
                  <w:noProof w:val="0"/>
                  <w:sz w:val="18"/>
                  <w:szCs w:val="18"/>
                </w:rPr>
                <w:delText>19</w:delText>
              </w:r>
            </w:del>
            <w:r w:rsidR="00690627">
              <w:rPr>
                <w:rFonts w:ascii="Arial" w:hAnsi="Arial" w:cs="Arial"/>
                <w:noProof w:val="0"/>
                <w:sz w:val="18"/>
                <w:szCs w:val="18"/>
              </w:rPr>
              <w:t xml:space="preserve"> </w:t>
            </w:r>
            <w:r w:rsidR="00690627" w:rsidRPr="00171AED">
              <w:rPr>
                <w:rFonts w:ascii="Arial" w:hAnsi="Arial" w:cs="Arial"/>
                <w:noProof w:val="0"/>
                <w:sz w:val="18"/>
                <w:szCs w:val="18"/>
              </w:rPr>
              <w:t>Flujo y regulación de la información genética.</w:t>
            </w:r>
          </w:p>
          <w:p w:rsidR="00690627" w:rsidRPr="00171AED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D76B1" w:rsidRPr="00171AED" w:rsidRDefault="00FD76B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D76B1" w:rsidRDefault="00FD76B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D76B1" w:rsidRDefault="00FD76B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D76B1" w:rsidRDefault="00FD76B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690627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  <w:p w:rsidR="00EA6729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  <w:p w:rsidR="00EA6729" w:rsidRPr="009D7D0D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</w:tc>
        <w:tc>
          <w:tcPr>
            <w:tcW w:w="1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953" w:author="GerardCastle" w:date="2012-11-07T11:24:00Z">
              <w:tcPr>
                <w:tcW w:w="1692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9142F9" w:rsidRDefault="009142F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Conocerá los componentes del núcleo, sus funciones así como su importancia. </w:t>
            </w: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Conocerá las fases del ciclo </w:t>
            </w:r>
            <w:del w:id="954" w:author="GerardCastle" w:date="2012-11-07T13:11:00Z">
              <w:r w:rsidDel="00284743">
                <w:rPr>
                  <w:rFonts w:ascii="Arial" w:hAnsi="Arial" w:cs="Arial"/>
                  <w:noProof w:val="0"/>
                  <w:sz w:val="18"/>
                  <w:szCs w:val="18"/>
                </w:rPr>
                <w:delText>celular ,</w:delText>
              </w:r>
            </w:del>
            <w:ins w:id="955" w:author="GerardCastle" w:date="2012-11-07T13:11:00Z">
              <w:r w:rsidR="00284743">
                <w:rPr>
                  <w:rFonts w:ascii="Arial" w:hAnsi="Arial" w:cs="Arial"/>
                  <w:noProof w:val="0"/>
                  <w:sz w:val="18"/>
                  <w:szCs w:val="18"/>
                </w:rPr>
                <w:t>celular,</w:t>
              </w:r>
            </w:ins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 su importancia, los eventos morfológicos y fisiológicos que suceden en cada una de </w:t>
            </w:r>
            <w:del w:id="956" w:author="GerardCastle" w:date="2012-11-07T13:11:00Z">
              <w:r w:rsidDel="00284743">
                <w:rPr>
                  <w:rFonts w:ascii="Arial" w:hAnsi="Arial" w:cs="Arial"/>
                  <w:noProof w:val="0"/>
                  <w:sz w:val="18"/>
                  <w:szCs w:val="18"/>
                </w:rPr>
                <w:delText>ellas ,</w:delText>
              </w:r>
            </w:del>
            <w:ins w:id="957" w:author="GerardCastle" w:date="2012-11-07T13:11:00Z">
              <w:r w:rsidR="00284743">
                <w:rPr>
                  <w:rFonts w:ascii="Arial" w:hAnsi="Arial" w:cs="Arial"/>
                  <w:noProof w:val="0"/>
                  <w:sz w:val="18"/>
                  <w:szCs w:val="18"/>
                </w:rPr>
                <w:t>ellas,</w:t>
              </w:r>
            </w:ins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 así como su control.</w:t>
            </w: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58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59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60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61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62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63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64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65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66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67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68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69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EA672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Conocerá las fases de la mitosis, los eventos morfológicos y fisiológicos que suceden en cada una de ellas, </w:t>
            </w:r>
            <w:r w:rsidR="00690627">
              <w:rPr>
                <w:rFonts w:ascii="Arial" w:hAnsi="Arial" w:cs="Arial"/>
                <w:noProof w:val="0"/>
                <w:sz w:val="18"/>
                <w:szCs w:val="18"/>
              </w:rPr>
              <w:t xml:space="preserve"> su importancia, así como la citocinesis.</w:t>
            </w: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B75833" w:rsidRDefault="00B7583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B75833" w:rsidRDefault="00B7583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70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71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72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73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74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75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76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77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78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79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80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81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82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83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84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85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Conocerá las </w:t>
            </w:r>
            <w:r>
              <w:rPr>
                <w:rFonts w:ascii="Arial" w:hAnsi="Arial" w:cs="Arial"/>
                <w:noProof w:val="0"/>
                <w:sz w:val="18"/>
                <w:szCs w:val="18"/>
              </w:rPr>
              <w:lastRenderedPageBreak/>
              <w:t>fases de la meiosis, los eventos morfológicos y fisiológicos que suceden en cada una de ellas así como su importancia.</w:t>
            </w: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86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87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88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89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90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91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92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93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94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95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96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97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98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999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Conocerá los conceptos básicos, las causas y los mecanismos de la muerte celular, la apoptosis (muerte celular programada) y la muerte celular accidental.</w:t>
            </w: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00" w:author="GerardCastle" w:date="2012-11-07T13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631D2" w:rsidRDefault="000631D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01" w:author="GerardCastle" w:date="2012-11-07T13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631D2" w:rsidRDefault="000631D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02" w:author="GerardCastle" w:date="2012-11-07T13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631D2" w:rsidRDefault="000631D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690627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Conocerá como se lleva a cabo </w:t>
            </w:r>
            <w:r w:rsidR="00FD76B1">
              <w:rPr>
                <w:rFonts w:ascii="Arial" w:hAnsi="Arial" w:cs="Arial"/>
                <w:noProof w:val="0"/>
                <w:sz w:val="18"/>
                <w:szCs w:val="18"/>
              </w:rPr>
              <w:t>el flujo de la información genética.</w:t>
            </w:r>
          </w:p>
          <w:p w:rsidR="00947C96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D76B1" w:rsidRDefault="00FD76B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D76B1" w:rsidRDefault="00FD76B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D76B1" w:rsidRDefault="00FD76B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D76B1" w:rsidRPr="00B223CA" w:rsidRDefault="00FD76B1" w:rsidP="00171A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1003" w:author="GerardCastle" w:date="2012-11-07T11:24:00Z">
              <w:tcPr>
                <w:tcW w:w="2837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9142F9" w:rsidDel="005D4A23" w:rsidRDefault="009142F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1004" w:author="GerardCastle" w:date="2012-11-07T13:18:00Z"/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Pr="005D4A23" w:rsidRDefault="00D433A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1005" w:author="GerardCastle" w:date="2012-11-07T13:18:00Z">
                  <w:rPr/>
                </w:rPrChange>
              </w:rPr>
              <w:pPrChange w:id="1006" w:author="GerardCastle" w:date="2012-11-07T13:18:00Z">
                <w:pPr>
                  <w:pStyle w:val="Prrafodelista"/>
                  <w:numPr>
                    <w:numId w:val="28"/>
                  </w:numPr>
                  <w:autoSpaceDE w:val="0"/>
                  <w:autoSpaceDN w:val="0"/>
                  <w:adjustRightInd w:val="0"/>
                  <w:spacing w:line="240" w:lineRule="auto"/>
                  <w:ind w:hanging="360"/>
                  <w:jc w:val="both"/>
                </w:pPr>
              </w:pPrChange>
            </w:pPr>
            <w:del w:id="1007" w:author="GerardCastle" w:date="2012-11-07T13:18:00Z">
              <w:r w:rsidRPr="005D4A23" w:rsidDel="005D4A23">
                <w:rPr>
                  <w:rFonts w:ascii="Arial" w:hAnsi="Arial" w:cs="Arial"/>
                  <w:noProof w:val="0"/>
                  <w:sz w:val="18"/>
                  <w:szCs w:val="18"/>
                  <w:rPrChange w:id="1008" w:author="GerardCastle" w:date="2012-11-07T13:18:00Z">
                    <w:rPr/>
                  </w:rPrChange>
                </w:rPr>
                <w:delText>Componentes del núcleo, funciones e importancia.</w:delText>
              </w:r>
            </w:del>
          </w:p>
          <w:p w:rsidR="00D433A1" w:rsidRPr="005D4A23" w:rsidRDefault="005D4A2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1009" w:author="GerardCastle" w:date="2012-11-07T13:19:00Z">
                  <w:rPr/>
                </w:rPrChange>
              </w:rPr>
              <w:pPrChange w:id="1010" w:author="GerardCastle" w:date="2012-11-07T13:19:00Z">
                <w:pPr>
                  <w:pStyle w:val="Prrafodelista"/>
                  <w:numPr>
                    <w:numId w:val="28"/>
                  </w:numPr>
                  <w:autoSpaceDE w:val="0"/>
                  <w:autoSpaceDN w:val="0"/>
                  <w:adjustRightInd w:val="0"/>
                  <w:spacing w:line="240" w:lineRule="auto"/>
                  <w:ind w:hanging="360"/>
                  <w:jc w:val="both"/>
                </w:pPr>
              </w:pPrChange>
            </w:pPr>
            <w:ins w:id="1011" w:author="GerardCastle" w:date="2012-11-07T13:19:00Z">
              <w:r w:rsidRPr="001C13B8">
                <w:rPr>
                  <w:rFonts w:ascii="Arial" w:hAnsi="Arial" w:cs="Arial"/>
                  <w:noProof w:val="0"/>
                  <w:sz w:val="18"/>
                  <w:szCs w:val="18"/>
                </w:rPr>
                <w:t>1.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</w:t>
              </w:r>
            </w:ins>
            <w:r w:rsidR="00D433A1" w:rsidRPr="005D4A23">
              <w:rPr>
                <w:rFonts w:ascii="Arial" w:hAnsi="Arial" w:cs="Arial"/>
                <w:noProof w:val="0"/>
                <w:sz w:val="18"/>
                <w:szCs w:val="18"/>
                <w:rPrChange w:id="1012" w:author="GerardCastle" w:date="2012-11-07T13:19:00Z">
                  <w:rPr/>
                </w:rPrChange>
              </w:rPr>
              <w:t>Envoltura nuclear, estructura y función.</w:t>
            </w:r>
          </w:p>
          <w:p w:rsidR="00D433A1" w:rsidRPr="005D4A23" w:rsidRDefault="005D4A2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1013" w:author="GerardCastle" w:date="2012-11-07T13:19:00Z">
                  <w:rPr/>
                </w:rPrChange>
              </w:rPr>
              <w:pPrChange w:id="1014" w:author="GerardCastle" w:date="2012-11-07T13:21:00Z">
                <w:pPr>
                  <w:pStyle w:val="Prrafodelista"/>
                  <w:numPr>
                    <w:numId w:val="28"/>
                  </w:numPr>
                  <w:autoSpaceDE w:val="0"/>
                  <w:autoSpaceDN w:val="0"/>
                  <w:adjustRightInd w:val="0"/>
                  <w:spacing w:line="240" w:lineRule="auto"/>
                  <w:ind w:hanging="360"/>
                  <w:jc w:val="both"/>
                </w:pPr>
              </w:pPrChange>
            </w:pPr>
            <w:ins w:id="1015" w:author="GerardCastle" w:date="2012-11-07T13:21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2. </w:t>
              </w:r>
            </w:ins>
            <w:r w:rsidR="00D433A1" w:rsidRPr="005D4A23">
              <w:rPr>
                <w:rFonts w:ascii="Arial" w:hAnsi="Arial" w:cs="Arial"/>
                <w:noProof w:val="0"/>
                <w:sz w:val="18"/>
                <w:szCs w:val="18"/>
                <w:rPrChange w:id="1016" w:author="GerardCastle" w:date="2012-11-07T13:19:00Z">
                  <w:rPr/>
                </w:rPrChange>
              </w:rPr>
              <w:t>Complejo del poro y su función.</w:t>
            </w:r>
          </w:p>
          <w:p w:rsidR="00D433A1" w:rsidRPr="005D4A23" w:rsidRDefault="005D4A2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1017" w:author="GerardCastle" w:date="2012-11-07T13:19:00Z">
                  <w:rPr/>
                </w:rPrChange>
              </w:rPr>
              <w:pPrChange w:id="1018" w:author="GerardCastle" w:date="2012-11-07T13:21:00Z">
                <w:pPr>
                  <w:pStyle w:val="Prrafodelista"/>
                  <w:numPr>
                    <w:numId w:val="28"/>
                  </w:numPr>
                  <w:autoSpaceDE w:val="0"/>
                  <w:autoSpaceDN w:val="0"/>
                  <w:adjustRightInd w:val="0"/>
                  <w:spacing w:line="240" w:lineRule="auto"/>
                  <w:ind w:hanging="360"/>
                  <w:jc w:val="both"/>
                </w:pPr>
              </w:pPrChange>
            </w:pPr>
            <w:ins w:id="1019" w:author="GerardCastle" w:date="2012-11-07T13:21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3. </w:t>
              </w:r>
            </w:ins>
            <w:r w:rsidR="00D433A1" w:rsidRPr="005D4A23">
              <w:rPr>
                <w:rFonts w:ascii="Arial" w:hAnsi="Arial" w:cs="Arial"/>
                <w:noProof w:val="0"/>
                <w:sz w:val="18"/>
                <w:szCs w:val="18"/>
                <w:rPrChange w:id="1020" w:author="GerardCastle" w:date="2012-11-07T13:19:00Z">
                  <w:rPr/>
                </w:rPrChange>
              </w:rPr>
              <w:t>Matriz nuclear, composición y función.</w:t>
            </w:r>
          </w:p>
          <w:p w:rsidR="00D433A1" w:rsidRPr="005D4A23" w:rsidRDefault="005D4A2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1021" w:author="GerardCastle" w:date="2012-11-07T13:19:00Z">
                  <w:rPr/>
                </w:rPrChange>
              </w:rPr>
              <w:pPrChange w:id="1022" w:author="GerardCastle" w:date="2012-11-07T13:21:00Z">
                <w:pPr>
                  <w:pStyle w:val="Prrafodelista"/>
                  <w:numPr>
                    <w:numId w:val="28"/>
                  </w:numPr>
                  <w:autoSpaceDE w:val="0"/>
                  <w:autoSpaceDN w:val="0"/>
                  <w:adjustRightInd w:val="0"/>
                  <w:spacing w:line="240" w:lineRule="auto"/>
                  <w:ind w:hanging="360"/>
                  <w:jc w:val="both"/>
                </w:pPr>
              </w:pPrChange>
            </w:pPr>
            <w:ins w:id="1023" w:author="GerardCastle" w:date="2012-11-07T13:21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4. </w:t>
              </w:r>
            </w:ins>
            <w:r w:rsidR="00D433A1" w:rsidRPr="005D4A23">
              <w:rPr>
                <w:rFonts w:ascii="Arial" w:hAnsi="Arial" w:cs="Arial"/>
                <w:noProof w:val="0"/>
                <w:sz w:val="18"/>
                <w:szCs w:val="18"/>
                <w:rPrChange w:id="1024" w:author="GerardCastle" w:date="2012-11-07T13:19:00Z">
                  <w:rPr/>
                </w:rPrChange>
              </w:rPr>
              <w:t>Material genético: cromatina y cromosomas.</w:t>
            </w:r>
          </w:p>
          <w:p w:rsidR="00D433A1" w:rsidRPr="005D4A23" w:rsidRDefault="005D4A2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1025" w:author="GerardCastle" w:date="2012-11-07T13:19:00Z">
                  <w:rPr/>
                </w:rPrChange>
              </w:rPr>
              <w:pPrChange w:id="1026" w:author="GerardCastle" w:date="2012-11-07T13:21:00Z">
                <w:pPr>
                  <w:pStyle w:val="Prrafodelista"/>
                  <w:numPr>
                    <w:numId w:val="28"/>
                  </w:numPr>
                  <w:autoSpaceDE w:val="0"/>
                  <w:autoSpaceDN w:val="0"/>
                  <w:adjustRightInd w:val="0"/>
                  <w:spacing w:line="240" w:lineRule="auto"/>
                  <w:ind w:hanging="360"/>
                  <w:jc w:val="both"/>
                </w:pPr>
              </w:pPrChange>
            </w:pPr>
            <w:ins w:id="1027" w:author="GerardCastle" w:date="2012-11-07T13:21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5. </w:t>
              </w:r>
            </w:ins>
            <w:proofErr w:type="spellStart"/>
            <w:r w:rsidR="00D433A1" w:rsidRPr="005D4A23">
              <w:rPr>
                <w:rFonts w:ascii="Arial" w:hAnsi="Arial" w:cs="Arial"/>
                <w:noProof w:val="0"/>
                <w:sz w:val="18"/>
                <w:szCs w:val="18"/>
                <w:rPrChange w:id="1028" w:author="GerardCastle" w:date="2012-11-07T13:19:00Z">
                  <w:rPr/>
                </w:rPrChange>
              </w:rPr>
              <w:t>Nucleolo</w:t>
            </w:r>
            <w:proofErr w:type="spellEnd"/>
            <w:r w:rsidR="00D433A1" w:rsidRPr="005D4A23">
              <w:rPr>
                <w:rFonts w:ascii="Arial" w:hAnsi="Arial" w:cs="Arial"/>
                <w:noProof w:val="0"/>
                <w:sz w:val="18"/>
                <w:szCs w:val="18"/>
                <w:rPrChange w:id="1029" w:author="GerardCastle" w:date="2012-11-07T13:19:00Z">
                  <w:rPr/>
                </w:rPrChange>
              </w:rPr>
              <w:t>: estructura, composición, funciones e importancia.</w:t>
            </w: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30" w:author="GerardCastle" w:date="2012-11-07T13:18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D4A23" w:rsidRDefault="005D4A2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31" w:author="GerardCastle" w:date="2012-11-07T13:2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D4A23" w:rsidRDefault="005D4A2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32" w:author="GerardCastle" w:date="2012-11-07T13:18:00Z"/>
                <w:rFonts w:ascii="Arial" w:hAnsi="Arial" w:cs="Arial"/>
                <w:noProof w:val="0"/>
                <w:sz w:val="18"/>
                <w:szCs w:val="18"/>
              </w:rPr>
            </w:pPr>
          </w:p>
          <w:p w:rsidR="005D4A23" w:rsidRDefault="005D4A2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EA6729" w:rsidP="00EA6729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lastRenderedPageBreak/>
              <w:t>Fases del ciclo celular e importancia.</w:t>
            </w:r>
          </w:p>
          <w:p w:rsidR="00EA6729" w:rsidRDefault="00EA6729" w:rsidP="00EA6729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noProof w:val="0"/>
                <w:sz w:val="18"/>
                <w:szCs w:val="18"/>
              </w:rPr>
              <w:t>Interfase</w:t>
            </w:r>
            <w:proofErr w:type="spellEnd"/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 (Fase G0, G1, S, G2) y eventos morfológicos y fisiológicos que suceden en cada una de ellas.</w:t>
            </w:r>
          </w:p>
          <w:p w:rsidR="00EA6729" w:rsidRPr="00EA6729" w:rsidRDefault="00EA6729" w:rsidP="00EA6729">
            <w:pPr>
              <w:pStyle w:val="Prrafodelista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Control del ciclo celular.</w:t>
            </w: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33" w:author="GerardCastle" w:date="2012-11-07T13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284743" w:rsidRDefault="0028474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34" w:author="GerardCastle" w:date="2012-11-07T13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284743" w:rsidRDefault="0028474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35" w:author="GerardCastle" w:date="2012-11-07T13:1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284743" w:rsidRDefault="0028474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36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37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38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39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40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41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42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43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44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45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46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47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48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EA6729" w:rsidP="00EA6729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Fases de la mitosis.</w:t>
            </w:r>
          </w:p>
          <w:p w:rsidR="00EA6729" w:rsidRDefault="00EA6729" w:rsidP="00EA6729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Eventos morfológicos y fisiológicos que suceden en cada fase.</w:t>
            </w:r>
          </w:p>
          <w:p w:rsidR="00EA6729" w:rsidRDefault="00EA6729" w:rsidP="00EA6729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Importancia de la mitosis.</w:t>
            </w:r>
          </w:p>
          <w:p w:rsidR="00690627" w:rsidRDefault="00690627" w:rsidP="00EA6729">
            <w:pPr>
              <w:pStyle w:val="Prrafodelista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Importancia de la citocinesis.</w:t>
            </w:r>
          </w:p>
          <w:p w:rsidR="00EA6729" w:rsidRDefault="00EA6729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B75833" w:rsidRDefault="00B75833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B75833" w:rsidRDefault="00B75833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49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50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51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52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53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54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55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56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57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58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59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60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61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62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63" w:author="GerardCastle" w:date="2012-11-07T13:32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B75833" w:rsidDel="00284743" w:rsidRDefault="00B75833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1064" w:author="GerardCastle" w:date="2012-11-07T13:1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B75833" w:rsidDel="00284743" w:rsidRDefault="00B75833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1065" w:author="GerardCastle" w:date="2012-11-07T13:1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B75833" w:rsidDel="00284743" w:rsidRDefault="00B75833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1066" w:author="GerardCastle" w:date="2012-11-07T13:1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B75833" w:rsidRDefault="00B75833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67" w:author="GerardCastle" w:date="2012-11-07T13:34:00Z"/>
                <w:rFonts w:ascii="Arial" w:hAnsi="Arial" w:cs="Arial"/>
                <w:noProof w:val="0"/>
                <w:sz w:val="18"/>
                <w:szCs w:val="18"/>
              </w:rPr>
              <w:pPrChange w:id="1068" w:author="GerardCastle" w:date="2012-11-07T13:33:00Z">
                <w:pPr>
                  <w:pStyle w:val="Prrafodelista"/>
                  <w:numPr>
                    <w:numId w:val="31"/>
                  </w:numPr>
                  <w:autoSpaceDE w:val="0"/>
                  <w:autoSpaceDN w:val="0"/>
                  <w:adjustRightInd w:val="0"/>
                  <w:spacing w:line="240" w:lineRule="auto"/>
                  <w:ind w:left="360" w:hanging="360"/>
                  <w:jc w:val="both"/>
                </w:pPr>
              </w:pPrChange>
            </w:pPr>
          </w:p>
          <w:p w:rsidR="00EA6729" w:rsidRP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1069" w:author="GerardCastle" w:date="2012-11-07T13:33:00Z">
                  <w:rPr/>
                </w:rPrChange>
              </w:rPr>
              <w:pPrChange w:id="1070" w:author="GerardCastle" w:date="2012-11-07T13:33:00Z">
                <w:pPr>
                  <w:pStyle w:val="Prrafodelista"/>
                  <w:numPr>
                    <w:numId w:val="31"/>
                  </w:numPr>
                  <w:autoSpaceDE w:val="0"/>
                  <w:autoSpaceDN w:val="0"/>
                  <w:adjustRightInd w:val="0"/>
                  <w:spacing w:line="240" w:lineRule="auto"/>
                  <w:ind w:left="360" w:hanging="360"/>
                  <w:jc w:val="both"/>
                </w:pPr>
              </w:pPrChange>
            </w:pPr>
            <w:ins w:id="1071" w:author="GerardCastle" w:date="2012-11-07T13:33:00Z">
              <w:r w:rsidRPr="001C13B8">
                <w:rPr>
                  <w:rFonts w:ascii="Arial" w:hAnsi="Arial" w:cs="Arial"/>
                  <w:noProof w:val="0"/>
                  <w:sz w:val="18"/>
                  <w:szCs w:val="18"/>
                </w:rPr>
                <w:t>1.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</w:t>
              </w:r>
            </w:ins>
            <w:r w:rsidR="00690627" w:rsidRPr="007F1DCE">
              <w:rPr>
                <w:rFonts w:ascii="Arial" w:hAnsi="Arial" w:cs="Arial"/>
                <w:noProof w:val="0"/>
                <w:sz w:val="18"/>
                <w:szCs w:val="18"/>
                <w:rPrChange w:id="1072" w:author="GerardCastle" w:date="2012-11-07T13:33:00Z">
                  <w:rPr/>
                </w:rPrChange>
              </w:rPr>
              <w:t>Fases de la meiosis.</w:t>
            </w:r>
          </w:p>
          <w:p w:rsidR="00690627" w:rsidRP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1073" w:author="GerardCastle" w:date="2012-11-07T13:32:00Z">
                  <w:rPr/>
                </w:rPrChange>
              </w:rPr>
              <w:pPrChange w:id="1074" w:author="GerardCastle" w:date="2012-11-07T13:32:00Z">
                <w:pPr>
                  <w:pStyle w:val="Prrafodelista"/>
                  <w:numPr>
                    <w:numId w:val="31"/>
                  </w:numPr>
                  <w:autoSpaceDE w:val="0"/>
                  <w:autoSpaceDN w:val="0"/>
                  <w:adjustRightInd w:val="0"/>
                  <w:spacing w:line="240" w:lineRule="auto"/>
                  <w:ind w:left="360" w:hanging="360"/>
                  <w:jc w:val="both"/>
                </w:pPr>
              </w:pPrChange>
            </w:pPr>
            <w:ins w:id="1075" w:author="GerardCastle" w:date="2012-11-07T13:33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lastRenderedPageBreak/>
                <w:t>2</w:t>
              </w:r>
            </w:ins>
            <w:ins w:id="1076" w:author="GerardCastle" w:date="2012-11-07T13:34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</w:t>
              </w:r>
            </w:ins>
            <w:ins w:id="1077" w:author="GerardCastle" w:date="2012-11-07T13:33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  <w:r w:rsidR="00690627" w:rsidRPr="007F1DCE">
              <w:rPr>
                <w:rFonts w:ascii="Arial" w:hAnsi="Arial" w:cs="Arial"/>
                <w:noProof w:val="0"/>
                <w:sz w:val="18"/>
                <w:szCs w:val="18"/>
                <w:rPrChange w:id="1078" w:author="GerardCastle" w:date="2012-11-07T13:32:00Z">
                  <w:rPr/>
                </w:rPrChange>
              </w:rPr>
              <w:t>Eventos morfológicos y fisiológicos que suceden en cada fase.</w:t>
            </w:r>
          </w:p>
          <w:p w:rsidR="00690627" w:rsidRP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1079" w:author="GerardCastle" w:date="2012-11-07T13:32:00Z">
                  <w:rPr/>
                </w:rPrChange>
              </w:rPr>
              <w:pPrChange w:id="1080" w:author="GerardCastle" w:date="2012-11-07T13:32:00Z">
                <w:pPr>
                  <w:pStyle w:val="Prrafodelista"/>
                  <w:numPr>
                    <w:numId w:val="31"/>
                  </w:numPr>
                  <w:autoSpaceDE w:val="0"/>
                  <w:autoSpaceDN w:val="0"/>
                  <w:adjustRightInd w:val="0"/>
                  <w:spacing w:line="240" w:lineRule="auto"/>
                  <w:ind w:left="360" w:hanging="360"/>
                  <w:jc w:val="both"/>
                </w:pPr>
              </w:pPrChange>
            </w:pPr>
            <w:ins w:id="1081" w:author="GerardCastle" w:date="2012-11-07T13:33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3. </w:t>
              </w:r>
            </w:ins>
            <w:r w:rsidR="00690627" w:rsidRPr="007F1DCE">
              <w:rPr>
                <w:rFonts w:ascii="Arial" w:hAnsi="Arial" w:cs="Arial"/>
                <w:noProof w:val="0"/>
                <w:sz w:val="18"/>
                <w:szCs w:val="18"/>
                <w:rPrChange w:id="1082" w:author="GerardCastle" w:date="2012-11-07T13:32:00Z">
                  <w:rPr/>
                </w:rPrChange>
              </w:rPr>
              <w:t>Importancia de la meiosis.</w:t>
            </w:r>
          </w:p>
          <w:p w:rsidR="00EA6729" w:rsidRDefault="00EA6729" w:rsidP="001C13B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EA6729" w:rsidRDefault="00EA6729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B75833" w:rsidRDefault="00B75833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83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84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85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86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87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88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89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90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91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92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93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94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95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96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Pr="00EA6729" w:rsidRDefault="007F1DCE" w:rsidP="00EA672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690627" w:rsidP="0069062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Conceptos básicos, causas y mecanismos.</w:t>
            </w:r>
          </w:p>
          <w:p w:rsidR="00690627" w:rsidRDefault="00690627" w:rsidP="0069062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Apoptosis (muerte celular programada.</w:t>
            </w:r>
          </w:p>
          <w:p w:rsidR="00690627" w:rsidRPr="00690627" w:rsidRDefault="00690627" w:rsidP="00690627">
            <w:pPr>
              <w:pStyle w:val="Prrafodelista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Muerte celular accidental.</w:t>
            </w: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B75833" w:rsidRDefault="00B7583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D433A1" w:rsidRDefault="00D433A1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97" w:author="GerardCastle" w:date="2012-11-07T13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631D2" w:rsidRDefault="000631D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98" w:author="GerardCastle" w:date="2012-11-07T13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631D2" w:rsidRDefault="000631D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099" w:author="GerardCastle" w:date="2012-11-07T13:4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0631D2" w:rsidRDefault="000631D2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FD76B1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ins w:id="1100" w:author="GerardCastle" w:date="2012-11-07T13:37:00Z"/>
                <w:rFonts w:ascii="Arial" w:hAnsi="Arial" w:cs="Arial"/>
                <w:noProof w:val="0"/>
                <w:sz w:val="18"/>
                <w:szCs w:val="18"/>
              </w:rPr>
            </w:pPr>
            <w:ins w:id="1101" w:author="GerardCastle" w:date="2012-11-07T13:36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Estructura de los </w:t>
              </w:r>
            </w:ins>
            <w:ins w:id="1102" w:author="GerardCastle" w:date="2012-11-07T13:37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ácidos</w:t>
              </w:r>
            </w:ins>
            <w:ins w:id="1103" w:author="GerardCastle" w:date="2012-11-07T13:36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nu</w:t>
              </w:r>
            </w:ins>
            <w:ins w:id="1104" w:author="GerardCastle" w:date="2012-11-07T13:37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cleicos.</w:t>
              </w:r>
            </w:ins>
          </w:p>
          <w:p w:rsidR="007F1DCE" w:rsidRDefault="00A4139D" w:rsidP="00FD76B1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ins w:id="1105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  <w:ins w:id="1106" w:author="GerardCastle" w:date="2012-11-07T13:37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Replicación</w:t>
              </w:r>
              <w:r w:rsidR="007F1DCE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del ADN</w:t>
              </w:r>
            </w:ins>
          </w:p>
          <w:p w:rsidR="00D433A1" w:rsidRDefault="00FD76B1" w:rsidP="00FD76B1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Transcripción del ADN.</w:t>
            </w:r>
          </w:p>
          <w:p w:rsidR="00FD76B1" w:rsidRDefault="00FD76B1" w:rsidP="00FD76B1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Traducción del </w:t>
            </w:r>
            <w:proofErr w:type="spellStart"/>
            <w:r>
              <w:rPr>
                <w:rFonts w:ascii="Arial" w:hAnsi="Arial" w:cs="Arial"/>
                <w:noProof w:val="0"/>
                <w:sz w:val="18"/>
                <w:szCs w:val="18"/>
              </w:rPr>
              <w:t>ARNm</w:t>
            </w:r>
            <w:proofErr w:type="spellEnd"/>
            <w:r>
              <w:rPr>
                <w:rFonts w:ascii="Arial" w:hAnsi="Arial" w:cs="Arial"/>
                <w:noProof w:val="0"/>
                <w:sz w:val="18"/>
                <w:szCs w:val="18"/>
              </w:rPr>
              <w:t xml:space="preserve"> (síntesis de proteínas)</w:t>
            </w:r>
          </w:p>
          <w:p w:rsidR="00FD76B1" w:rsidRDefault="00FD76B1" w:rsidP="00FD76B1">
            <w:pPr>
              <w:pStyle w:val="Prrafodelist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r>
              <w:rPr>
                <w:rFonts w:ascii="Arial" w:hAnsi="Arial" w:cs="Arial"/>
                <w:noProof w:val="0"/>
                <w:sz w:val="18"/>
                <w:szCs w:val="18"/>
              </w:rPr>
              <w:t>Regulación de la expresión génica.</w:t>
            </w:r>
          </w:p>
          <w:p w:rsidR="00FD76B1" w:rsidRDefault="00FD76B1" w:rsidP="00FD76B1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D76B1" w:rsidRDefault="00FD76B1" w:rsidP="00FD76B1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D76B1" w:rsidRDefault="00FD76B1" w:rsidP="00FD76B1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D76B1" w:rsidRDefault="00FD76B1" w:rsidP="00FD76B1">
            <w:pPr>
              <w:pStyle w:val="Prrafodelista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</w:p>
          <w:p w:rsidR="00FD76B1" w:rsidRPr="000A1C47" w:rsidRDefault="00FD76B1" w:rsidP="00171A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</w:rPr>
            </w:pPr>
          </w:p>
        </w:tc>
        <w:tc>
          <w:tcPr>
            <w:tcW w:w="15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1107" w:author="GerardCastle" w:date="2012-11-07T11:24:00Z">
              <w:tcPr>
                <w:tcW w:w="1523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9142F9" w:rsidDel="00E326C9" w:rsidRDefault="009142F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1108" w:author="GerardCastle" w:date="2012-11-07T12:34:00Z"/>
                <w:rFonts w:ascii="Arial" w:hAnsi="Arial" w:cs="Arial"/>
                <w:noProof w:val="0"/>
                <w:sz w:val="18"/>
                <w:szCs w:val="18"/>
              </w:rPr>
            </w:pPr>
          </w:p>
          <w:p w:rsidR="00E326C9" w:rsidRDefault="00E326C9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09" w:author="GerardCastle" w:date="2012-11-07T12:3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B223CA" w:rsidDel="00284743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del w:id="1110" w:author="GerardCastle" w:date="2012-11-07T13:08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Karp</w:t>
            </w:r>
            <w:proofErr w:type="spellEnd"/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, G. (20</w:t>
            </w:r>
            <w:ins w:id="1111" w:author="GerardCastle" w:date="2012-11-07T13:08:00Z">
              <w:r w:rsidR="00284743">
                <w:rPr>
                  <w:rFonts w:ascii="Arial" w:hAnsi="Arial" w:cs="Arial"/>
                  <w:noProof w:val="0"/>
                  <w:sz w:val="18"/>
                  <w:szCs w:val="18"/>
                </w:rPr>
                <w:t>11</w:t>
              </w:r>
            </w:ins>
            <w:del w:id="1112" w:author="GerardCastle" w:date="2012-11-07T13:08:00Z">
              <w:r w:rsidRPr="00B223CA" w:rsidDel="00284743">
                <w:rPr>
                  <w:rFonts w:ascii="Arial" w:hAnsi="Arial" w:cs="Arial"/>
                  <w:noProof w:val="0"/>
                  <w:sz w:val="18"/>
                  <w:szCs w:val="18"/>
                </w:rPr>
                <w:delText>06</w:delText>
              </w:r>
            </w:del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) Biología Celular y Molecular: Conceptos y Experimentos.</w:t>
            </w:r>
            <w:ins w:id="1113" w:author="GerardCastle" w:date="2012-11-07T13:08:00Z">
              <w:r w:rsidR="00284743"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México</w:t>
              </w:r>
            </w:ins>
          </w:p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del w:id="1114" w:author="GerardCastle" w:date="2012-11-07T13:08:00Z">
              <w:r w:rsidRPr="00B223CA" w:rsidDel="00284743">
                <w:rPr>
                  <w:rFonts w:ascii="Arial" w:hAnsi="Arial" w:cs="Arial"/>
                  <w:noProof w:val="0"/>
                  <w:sz w:val="18"/>
                  <w:szCs w:val="18"/>
                </w:rPr>
                <w:delText>Traducción Martha Elena Araiza Martínez:</w:delText>
              </w:r>
            </w:del>
          </w:p>
          <w:p w:rsidR="00284743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15" w:author="GerardCastle" w:date="2012-11-07T13:10:00Z"/>
                <w:rFonts w:ascii="Arial" w:hAnsi="Arial" w:cs="Arial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Mc Graw-Hill Interamericana</w:t>
            </w:r>
            <w:ins w:id="1116" w:author="GerardCastle" w:date="2012-11-07T13:08:00Z">
              <w:r w:rsidR="00284743"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</w:p>
          <w:p w:rsidR="00284743" w:rsidRDefault="0028474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17" w:author="GerardCastle" w:date="2012-11-07T13:1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947C96" w:rsidRPr="00B223CA" w:rsidRDefault="0028474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</w:rPr>
            </w:pPr>
            <w:ins w:id="1118" w:author="GerardCastle" w:date="2012-11-07T13:10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Baltimore, J. (2004). Biología celular y Molecular. Madrid. Ed. Médica Panamericana.</w:t>
              </w:r>
            </w:ins>
            <w:del w:id="1119" w:author="GerardCastle" w:date="2012-11-07T13:08:00Z">
              <w:r w:rsidR="00947C96" w:rsidRPr="00B223CA" w:rsidDel="00284743">
                <w:rPr>
                  <w:rFonts w:ascii="Arial" w:hAnsi="Arial" w:cs="Arial"/>
                  <w:noProof w:val="0"/>
                  <w:sz w:val="18"/>
                  <w:szCs w:val="18"/>
                </w:rPr>
                <w:delText>, C. México.</w:delText>
              </w:r>
            </w:del>
          </w:p>
          <w:p w:rsidR="00947C96" w:rsidRDefault="00947C96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20" w:author="GerardCastle" w:date="2012-11-07T13:13:00Z"/>
                <w:rFonts w:ascii="Arial" w:hAnsi="Arial" w:cs="Arial"/>
                <w:noProof w:val="0"/>
              </w:rPr>
            </w:pPr>
          </w:p>
          <w:p w:rsidR="00284743" w:rsidRDefault="0028474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21" w:author="GerardCastle" w:date="2012-11-07T13:14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1122" w:author="GerardCastle" w:date="2012-11-07T13:13:00Z">
              <w:r w:rsidRPr="00284743">
                <w:rPr>
                  <w:rFonts w:ascii="Arial" w:hAnsi="Arial" w:cs="Arial"/>
                  <w:noProof w:val="0"/>
                  <w:sz w:val="18"/>
                  <w:szCs w:val="18"/>
                  <w:rPrChange w:id="1123" w:author="GerardCastle" w:date="2012-11-07T13:13:00Z">
                    <w:rPr>
                      <w:rFonts w:ascii="Arial" w:hAnsi="Arial" w:cs="Arial"/>
                      <w:noProof w:val="0"/>
                    </w:rPr>
                  </w:rPrChange>
                </w:rPr>
                <w:lastRenderedPageBreak/>
                <w:t>Alberts</w:t>
              </w:r>
              <w:proofErr w:type="spellEnd"/>
              <w:r w:rsidRPr="00284743">
                <w:rPr>
                  <w:rFonts w:ascii="Arial" w:hAnsi="Arial" w:cs="Arial"/>
                  <w:noProof w:val="0"/>
                  <w:sz w:val="18"/>
                  <w:szCs w:val="18"/>
                  <w:rPrChange w:id="1124" w:author="GerardCastle" w:date="2012-11-07T13:13:00Z">
                    <w:rPr>
                      <w:rFonts w:ascii="Arial" w:hAnsi="Arial" w:cs="Arial"/>
                      <w:noProof w:val="0"/>
                    </w:rPr>
                  </w:rPrChange>
                </w:rPr>
                <w:t>, B.</w:t>
              </w:r>
            </w:ins>
            <w:ins w:id="1125" w:author="GerardCastle" w:date="2012-11-07T13:14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(2006)</w:t>
              </w:r>
            </w:ins>
            <w:ins w:id="1126" w:author="GerardCastle" w:date="2012-11-07T13:13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Introducci</w:t>
              </w:r>
            </w:ins>
            <w:ins w:id="1127" w:author="GerardCastle" w:date="2012-11-07T13:14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ón a la Biología Celular. México. Ed. </w:t>
              </w:r>
            </w:ins>
            <w:ins w:id="1128" w:author="GerardCastle" w:date="2012-11-07T13:15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Médica</w:t>
              </w:r>
            </w:ins>
            <w:ins w:id="1129" w:author="GerardCastle" w:date="2012-11-07T13:14:00Z"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Panamericana.</w:t>
              </w:r>
            </w:ins>
          </w:p>
          <w:p w:rsidR="00284743" w:rsidRDefault="0028474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30" w:author="GerardCastle" w:date="2012-11-07T13:1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Pr="00B223CA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31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1132" w:author="GerardCastle" w:date="2012-11-07T13:30:00Z"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Karp</w:t>
              </w:r>
              <w:proofErr w:type="spellEnd"/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, G. (20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11</w:t>
              </w:r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) Biología Celular y Molecular: Conceptos y Experimentos.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México</w:t>
              </w:r>
            </w:ins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33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  <w:ins w:id="1134" w:author="GerardCastle" w:date="2012-11-07T13:30:00Z"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Mc Graw-Hill Interamericana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35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Pr="00B223CA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36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  <w:ins w:id="1137" w:author="GerardCastle" w:date="2012-11-07T13:30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Baltimore, J. (2004). Biología celular y Molecular. Madrid. Ed. Médica Panamericana.</w:t>
              </w:r>
            </w:ins>
          </w:p>
          <w:p w:rsidR="00284743" w:rsidRDefault="00284743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38" w:author="GerardCastle" w:date="2012-11-07T13:3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39" w:author="GerardCastle" w:date="2012-11-07T13:3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40" w:author="GerardCastle" w:date="2012-11-07T13:31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1141" w:author="GerardCastle" w:date="2012-11-07T13:31:00Z">
              <w:r w:rsidRPr="00051B22">
                <w:rPr>
                  <w:rFonts w:ascii="Arial" w:hAnsi="Arial" w:cs="Arial"/>
                  <w:noProof w:val="0"/>
                  <w:sz w:val="18"/>
                  <w:szCs w:val="18"/>
                </w:rPr>
                <w:t>Alberts</w:t>
              </w:r>
              <w:proofErr w:type="spellEnd"/>
              <w:r w:rsidRPr="00051B22">
                <w:rPr>
                  <w:rFonts w:ascii="Arial" w:hAnsi="Arial" w:cs="Arial"/>
                  <w:noProof w:val="0"/>
                  <w:sz w:val="18"/>
                  <w:szCs w:val="18"/>
                </w:rPr>
                <w:t>, B.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(2006) Introducción a la Biología Celular. México. Ed. Médica Panamericana.</w:t>
              </w:r>
            </w:ins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42" w:author="GerardCastle" w:date="2012-11-07T13:3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Pr="00B223CA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43" w:author="GerardCastle" w:date="2012-11-07T13:31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1144" w:author="GerardCastle" w:date="2012-11-07T13:31:00Z"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Karp</w:t>
              </w:r>
              <w:proofErr w:type="spellEnd"/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, G. (20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11</w:t>
              </w:r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) Biología Celular y Molecular: Conceptos y Experimentos.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México</w:t>
              </w:r>
            </w:ins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45" w:author="GerardCastle" w:date="2012-11-07T13:31:00Z"/>
                <w:rFonts w:ascii="Arial" w:hAnsi="Arial" w:cs="Arial"/>
                <w:noProof w:val="0"/>
                <w:sz w:val="18"/>
                <w:szCs w:val="18"/>
              </w:rPr>
            </w:pPr>
            <w:ins w:id="1146" w:author="GerardCastle" w:date="2012-11-07T13:31:00Z"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Mc Graw-Hill Interamericana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47" w:author="GerardCastle" w:date="2012-11-07T13:31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Pr="00B223CA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48" w:author="GerardCastle" w:date="2012-11-07T13:31:00Z"/>
                <w:rFonts w:ascii="Arial" w:hAnsi="Arial" w:cs="Arial"/>
                <w:noProof w:val="0"/>
                <w:sz w:val="18"/>
                <w:szCs w:val="18"/>
              </w:rPr>
            </w:pPr>
            <w:ins w:id="1149" w:author="GerardCastle" w:date="2012-11-07T13:31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Baltimore, J. (2004). Biología celular y Molecular. Madrid. Ed. Médica Panamericana.</w:t>
              </w:r>
            </w:ins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50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51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52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53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54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55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56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57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1158" w:author="GerardCastle" w:date="2012-11-07T13:35:00Z">
              <w:r w:rsidRPr="00051B22">
                <w:rPr>
                  <w:rFonts w:ascii="Arial" w:hAnsi="Arial" w:cs="Arial"/>
                  <w:noProof w:val="0"/>
                  <w:sz w:val="18"/>
                  <w:szCs w:val="18"/>
                </w:rPr>
                <w:t>Alberts</w:t>
              </w:r>
              <w:proofErr w:type="spellEnd"/>
              <w:r w:rsidRPr="00051B22">
                <w:rPr>
                  <w:rFonts w:ascii="Arial" w:hAnsi="Arial" w:cs="Arial"/>
                  <w:noProof w:val="0"/>
                  <w:sz w:val="18"/>
                  <w:szCs w:val="18"/>
                </w:rPr>
                <w:t>, B.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lastRenderedPageBreak/>
                <w:t>(2006) Introducción a la Biología Celular. México. Ed. Médica Panamericana.</w:t>
              </w:r>
            </w:ins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59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Pr="00B223CA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60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1161" w:author="GerardCastle" w:date="2012-11-07T13:35:00Z"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Karp</w:t>
              </w:r>
              <w:proofErr w:type="spellEnd"/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, G. (20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11</w:t>
              </w:r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) Biología Celular y Molecular: Conceptos y Experimentos.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México</w:t>
              </w:r>
            </w:ins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62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  <w:ins w:id="1163" w:author="GerardCastle" w:date="2012-11-07T13:35:00Z"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Mc Graw-Hill Interamericana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64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Pr="00B223CA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65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  <w:ins w:id="1166" w:author="GerardCastle" w:date="2012-11-07T13:35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Baltimore, J. (2004). Biología celular y Molecular. Madrid. Ed. Médica Panamericana.</w:t>
              </w:r>
            </w:ins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67" w:author="GerardCastle" w:date="2012-11-07T13:35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68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69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70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1171" w:author="GerardCastle" w:date="2012-11-07T13:36:00Z">
              <w:r w:rsidRPr="00051B22">
                <w:rPr>
                  <w:rFonts w:ascii="Arial" w:hAnsi="Arial" w:cs="Arial"/>
                  <w:noProof w:val="0"/>
                  <w:sz w:val="18"/>
                  <w:szCs w:val="18"/>
                </w:rPr>
                <w:t>Alberts</w:t>
              </w:r>
              <w:proofErr w:type="spellEnd"/>
              <w:r w:rsidRPr="00051B22">
                <w:rPr>
                  <w:rFonts w:ascii="Arial" w:hAnsi="Arial" w:cs="Arial"/>
                  <w:noProof w:val="0"/>
                  <w:sz w:val="18"/>
                  <w:szCs w:val="18"/>
                </w:rPr>
                <w:t>, B.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(2006) Introducción a la Biología Celular. México. Ed. Médica Panamericana.</w:t>
              </w:r>
            </w:ins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72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Pr="00B223CA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73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1174" w:author="GerardCastle" w:date="2012-11-07T13:36:00Z"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Karp</w:t>
              </w:r>
              <w:proofErr w:type="spellEnd"/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, G. (20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11</w:t>
              </w:r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) Biología Celular y Molecular: Conceptos y Experimentos.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 xml:space="preserve"> México</w:t>
              </w:r>
            </w:ins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75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  <w:ins w:id="1176" w:author="GerardCastle" w:date="2012-11-07T13:36:00Z">
              <w:r w:rsidRPr="00B223CA">
                <w:rPr>
                  <w:rFonts w:ascii="Arial" w:hAnsi="Arial" w:cs="Arial"/>
                  <w:noProof w:val="0"/>
                  <w:sz w:val="18"/>
                  <w:szCs w:val="18"/>
                </w:rPr>
                <w:t>Mc Graw-Hill Interamericana</w:t>
              </w:r>
              <w:r>
                <w:rPr>
                  <w:rFonts w:ascii="Arial" w:hAnsi="Arial" w:cs="Arial"/>
                  <w:noProof w:val="0"/>
                  <w:sz w:val="18"/>
                  <w:szCs w:val="18"/>
                </w:rPr>
                <w:t>.</w:t>
              </w:r>
            </w:ins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77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</w:p>
          <w:p w:rsidR="007F1DCE" w:rsidRPr="00B223CA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78" w:author="GerardCastle" w:date="2012-11-07T13:36:00Z"/>
                <w:rFonts w:ascii="Arial" w:hAnsi="Arial" w:cs="Arial"/>
                <w:noProof w:val="0"/>
                <w:sz w:val="18"/>
                <w:szCs w:val="18"/>
              </w:rPr>
            </w:pPr>
            <w:ins w:id="1179" w:author="GerardCastle" w:date="2012-11-07T13:36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Baltimore, J. (2004). Biología celular y Molecular. Madrid. Ed. Médica Panamericana.</w:t>
              </w:r>
            </w:ins>
          </w:p>
          <w:p w:rsidR="007F1DCE" w:rsidRPr="00284743" w:rsidRDefault="007F1DCE" w:rsidP="004623A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sz w:val="18"/>
                <w:szCs w:val="18"/>
                <w:rPrChange w:id="1180" w:author="GerardCastle" w:date="2012-11-07T13:13:00Z">
                  <w:rPr>
                    <w:rFonts w:ascii="Arial" w:hAnsi="Arial" w:cs="Arial"/>
                    <w:noProof w:val="0"/>
                  </w:rPr>
                </w:rPrChange>
              </w:rPr>
            </w:pPr>
          </w:p>
        </w:tc>
        <w:tc>
          <w:tcPr>
            <w:tcW w:w="2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1181" w:author="GerardCastle" w:date="2012-11-07T11:24:00Z">
              <w:tcPr>
                <w:tcW w:w="2192" w:type="dxa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947C96" w:rsidRDefault="00947C9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ins w:id="1182" w:author="GerardCastle" w:date="2012-11-07T13:09:00Z"/>
                <w:rFonts w:ascii="Arial" w:hAnsi="Arial" w:cs="Arial"/>
                <w:noProof w:val="0"/>
                <w:color w:val="808080"/>
              </w:rPr>
            </w:pPr>
          </w:p>
          <w:p w:rsidR="00284743" w:rsidRDefault="00284743" w:rsidP="002847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83" w:author="GerardCastle" w:date="2012-11-07T13:1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ins w:id="1184" w:author="GerardCastle" w:date="2012-11-07T13:10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Plattner</w:t>
              </w:r>
              <w:proofErr w:type="spellEnd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H. (2001). Manual de Biología Celular. Madrid. Omega.</w:t>
              </w:r>
            </w:ins>
          </w:p>
          <w:p w:rsidR="00284743" w:rsidRDefault="00284743" w:rsidP="00284743">
            <w:pPr>
              <w:autoSpaceDE w:val="0"/>
              <w:autoSpaceDN w:val="0"/>
              <w:adjustRightInd w:val="0"/>
              <w:spacing w:line="240" w:lineRule="auto"/>
              <w:rPr>
                <w:ins w:id="1185" w:author="GerardCastle" w:date="2012-11-07T13:1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284743" w:rsidRPr="00051B22" w:rsidRDefault="00284743" w:rsidP="00284743">
            <w:pPr>
              <w:autoSpaceDE w:val="0"/>
              <w:autoSpaceDN w:val="0"/>
              <w:adjustRightInd w:val="0"/>
              <w:spacing w:line="240" w:lineRule="auto"/>
              <w:rPr>
                <w:ins w:id="1186" w:author="GerardCastle" w:date="2012-11-07T13:10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1187" w:author="GerardCastle" w:date="2012-11-07T13:10:00Z"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Mader</w:t>
              </w:r>
              <w:proofErr w:type="spellEnd"/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S.S. (2003). Biología</w:t>
              </w:r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>.</w:t>
              </w:r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 xml:space="preserve"> México. </w:t>
              </w:r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Mc Graw  Hill.</w:t>
              </w:r>
            </w:ins>
          </w:p>
          <w:p w:rsidR="00284743" w:rsidRDefault="002847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88" w:author="GerardCastle" w:date="2012-11-07T13:30:00Z"/>
                <w:rFonts w:ascii="Arial" w:hAnsi="Arial" w:cs="Arial"/>
                <w:noProof w:val="0"/>
                <w:color w:val="808080"/>
              </w:rPr>
              <w:pPrChange w:id="1189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90" w:author="GerardCastle" w:date="2012-11-07T13:30:00Z"/>
                <w:rFonts w:ascii="Arial" w:hAnsi="Arial" w:cs="Arial"/>
                <w:noProof w:val="0"/>
                <w:color w:val="808080"/>
              </w:rPr>
              <w:pPrChange w:id="1191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92" w:author="GerardCastle" w:date="2012-11-07T13:30:00Z"/>
                <w:rFonts w:ascii="Arial" w:hAnsi="Arial" w:cs="Arial"/>
                <w:noProof w:val="0"/>
                <w:color w:val="808080"/>
              </w:rPr>
              <w:pPrChange w:id="1193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94" w:author="GerardCastle" w:date="2012-11-07T13:30:00Z"/>
                <w:rFonts w:ascii="Arial" w:hAnsi="Arial" w:cs="Arial"/>
                <w:noProof w:val="0"/>
                <w:color w:val="808080"/>
              </w:rPr>
              <w:pPrChange w:id="1195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96" w:author="GerardCastle" w:date="2012-11-07T13:30:00Z"/>
                <w:rFonts w:ascii="Arial" w:hAnsi="Arial" w:cs="Arial"/>
                <w:noProof w:val="0"/>
                <w:color w:val="808080"/>
              </w:rPr>
              <w:pPrChange w:id="1197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198" w:author="GerardCastle" w:date="2012-11-07T13:30:00Z"/>
                <w:rFonts w:ascii="Arial" w:hAnsi="Arial" w:cs="Arial"/>
                <w:noProof w:val="0"/>
                <w:color w:val="808080"/>
              </w:rPr>
              <w:pPrChange w:id="1199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00" w:author="GerardCastle" w:date="2012-11-07T13:30:00Z"/>
                <w:rFonts w:ascii="Arial" w:hAnsi="Arial" w:cs="Arial"/>
                <w:noProof w:val="0"/>
                <w:color w:val="808080"/>
              </w:rPr>
              <w:pPrChange w:id="1201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02" w:author="GerardCastle" w:date="2012-11-07T13:30:00Z"/>
                <w:rFonts w:ascii="Arial" w:hAnsi="Arial" w:cs="Arial"/>
                <w:noProof w:val="0"/>
                <w:color w:val="808080"/>
              </w:rPr>
              <w:pPrChange w:id="1203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04" w:author="GerardCastle" w:date="2012-11-07T13:3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ins w:id="1205" w:author="GerardCastle" w:date="2012-11-07T13:30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lastRenderedPageBreak/>
                <w:t>Plattner</w:t>
              </w:r>
              <w:proofErr w:type="spellEnd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H. (2001). Manual de Biología Celular. Madrid. Omega.</w:t>
              </w:r>
            </w:ins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rPr>
                <w:ins w:id="1206" w:author="GerardCastle" w:date="2012-11-07T13:30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7F1DCE" w:rsidRPr="00051B22" w:rsidRDefault="007F1DCE" w:rsidP="007F1DCE">
            <w:pPr>
              <w:autoSpaceDE w:val="0"/>
              <w:autoSpaceDN w:val="0"/>
              <w:adjustRightInd w:val="0"/>
              <w:spacing w:line="240" w:lineRule="auto"/>
              <w:rPr>
                <w:ins w:id="1207" w:author="GerardCastle" w:date="2012-11-07T13:30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1208" w:author="GerardCastle" w:date="2012-11-07T13:30:00Z"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Mader</w:t>
              </w:r>
              <w:proofErr w:type="spellEnd"/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S.S. (2003). Biología</w:t>
              </w:r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>.</w:t>
              </w:r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 xml:space="preserve"> México. </w:t>
              </w:r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Mc Graw  Hill.</w:t>
              </w:r>
            </w:ins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09" w:author="GerardCastle" w:date="2012-11-07T13:31:00Z"/>
                <w:rFonts w:ascii="Arial" w:hAnsi="Arial" w:cs="Arial"/>
                <w:noProof w:val="0"/>
                <w:color w:val="808080"/>
              </w:rPr>
              <w:pPrChange w:id="1210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11" w:author="GerardCastle" w:date="2012-11-07T13:31:00Z"/>
                <w:rFonts w:ascii="Arial" w:hAnsi="Arial" w:cs="Arial"/>
                <w:noProof w:val="0"/>
                <w:color w:val="808080"/>
              </w:rPr>
              <w:pPrChange w:id="1212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13" w:author="GerardCastle" w:date="2012-11-07T13:31:00Z"/>
                <w:rFonts w:ascii="Arial" w:hAnsi="Arial" w:cs="Arial"/>
                <w:noProof w:val="0"/>
                <w:color w:val="808080"/>
              </w:rPr>
              <w:pPrChange w:id="1214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15" w:author="GerardCastle" w:date="2012-11-07T13:31:00Z"/>
                <w:rFonts w:ascii="Arial" w:hAnsi="Arial" w:cs="Arial"/>
                <w:noProof w:val="0"/>
                <w:color w:val="808080"/>
              </w:rPr>
              <w:pPrChange w:id="1216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17" w:author="GerardCastle" w:date="2012-11-07T13:31:00Z"/>
                <w:rFonts w:ascii="Arial" w:hAnsi="Arial" w:cs="Arial"/>
                <w:noProof w:val="0"/>
                <w:color w:val="808080"/>
              </w:rPr>
              <w:pPrChange w:id="1218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19" w:author="GerardCastle" w:date="2012-11-07T13:31:00Z"/>
                <w:rFonts w:ascii="Arial" w:hAnsi="Arial" w:cs="Arial"/>
                <w:noProof w:val="0"/>
                <w:color w:val="808080"/>
              </w:rPr>
              <w:pPrChange w:id="1220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21" w:author="GerardCastle" w:date="2012-11-07T13:31:00Z"/>
                <w:rFonts w:ascii="Arial" w:hAnsi="Arial" w:cs="Arial"/>
                <w:noProof w:val="0"/>
                <w:color w:val="808080"/>
              </w:rPr>
              <w:pPrChange w:id="1222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23" w:author="GerardCastle" w:date="2012-11-07T13:31:00Z"/>
                <w:rFonts w:ascii="Arial" w:hAnsi="Arial" w:cs="Arial"/>
                <w:noProof w:val="0"/>
                <w:color w:val="808080"/>
              </w:rPr>
              <w:pPrChange w:id="1224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25" w:author="GerardCastle" w:date="2012-11-07T13:31:00Z"/>
                <w:rFonts w:ascii="Arial" w:hAnsi="Arial" w:cs="Arial"/>
                <w:noProof w:val="0"/>
                <w:color w:val="808080"/>
              </w:rPr>
              <w:pPrChange w:id="1226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27" w:author="GerardCastle" w:date="2012-11-07T13:31:00Z"/>
                <w:rFonts w:ascii="Arial" w:hAnsi="Arial" w:cs="Arial"/>
                <w:noProof w:val="0"/>
                <w:color w:val="808080"/>
              </w:rPr>
              <w:pPrChange w:id="1228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29" w:author="GerardCastle" w:date="2012-11-07T13:31:00Z"/>
                <w:rFonts w:ascii="Arial" w:hAnsi="Arial" w:cs="Arial"/>
                <w:noProof w:val="0"/>
                <w:color w:val="808080"/>
              </w:rPr>
              <w:pPrChange w:id="1230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31" w:author="GerardCastle" w:date="2012-11-07T13:31:00Z"/>
                <w:rFonts w:ascii="Arial" w:hAnsi="Arial" w:cs="Arial"/>
                <w:noProof w:val="0"/>
                <w:color w:val="808080"/>
              </w:rPr>
              <w:pPrChange w:id="1232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33" w:author="GerardCastle" w:date="2012-11-07T13:31:00Z"/>
                <w:rFonts w:ascii="Arial" w:hAnsi="Arial" w:cs="Arial"/>
                <w:noProof w:val="0"/>
                <w:color w:val="808080"/>
              </w:rPr>
              <w:pPrChange w:id="1234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35" w:author="GerardCastle" w:date="2012-11-07T13:31:00Z"/>
                <w:rFonts w:ascii="Arial" w:hAnsi="Arial" w:cs="Arial"/>
                <w:noProof w:val="0"/>
                <w:color w:val="808080"/>
              </w:rPr>
              <w:pPrChange w:id="1236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37" w:author="GerardCastle" w:date="2012-11-07T13:31:00Z"/>
                <w:rFonts w:ascii="Arial" w:hAnsi="Arial" w:cs="Arial"/>
                <w:noProof w:val="0"/>
                <w:color w:val="808080"/>
              </w:rPr>
              <w:pPrChange w:id="1238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39" w:author="GerardCastle" w:date="2012-11-07T13:31:00Z"/>
                <w:rFonts w:ascii="Arial" w:hAnsi="Arial" w:cs="Arial"/>
                <w:noProof w:val="0"/>
                <w:color w:val="808080"/>
              </w:rPr>
            </w:pPr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40" w:author="GerardCastle" w:date="2012-11-07T13:31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ins w:id="1241" w:author="GerardCastle" w:date="2012-11-07T13:31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Plattner</w:t>
              </w:r>
              <w:proofErr w:type="spellEnd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H. (2001). Manual de Biología Celular. Madrid. Omega.</w:t>
              </w:r>
            </w:ins>
          </w:p>
          <w:p w:rsidR="007F1DCE" w:rsidRDefault="007F1DCE" w:rsidP="007F1DCE">
            <w:pPr>
              <w:autoSpaceDE w:val="0"/>
              <w:autoSpaceDN w:val="0"/>
              <w:adjustRightInd w:val="0"/>
              <w:spacing w:line="240" w:lineRule="auto"/>
              <w:rPr>
                <w:ins w:id="1242" w:author="GerardCastle" w:date="2012-11-07T13:31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7F1DCE" w:rsidRPr="00051B22" w:rsidRDefault="007F1DCE" w:rsidP="007F1DCE">
            <w:pPr>
              <w:autoSpaceDE w:val="0"/>
              <w:autoSpaceDN w:val="0"/>
              <w:adjustRightInd w:val="0"/>
              <w:spacing w:line="240" w:lineRule="auto"/>
              <w:rPr>
                <w:ins w:id="1243" w:author="GerardCastle" w:date="2012-11-07T13:31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1244" w:author="GerardCastle" w:date="2012-11-07T13:31:00Z"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Mader</w:t>
              </w:r>
              <w:proofErr w:type="spellEnd"/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S.S. (2003). Biología</w:t>
              </w:r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>.</w:t>
              </w:r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 xml:space="preserve"> México. </w:t>
              </w:r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Mc Graw  Hill.</w:t>
              </w:r>
            </w:ins>
          </w:p>
          <w:p w:rsidR="007F1DCE" w:rsidRDefault="007F1DC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45" w:author="GerardCastle" w:date="2012-11-07T13:38:00Z"/>
                <w:rFonts w:ascii="Arial" w:hAnsi="Arial" w:cs="Arial"/>
                <w:noProof w:val="0"/>
                <w:color w:val="808080"/>
              </w:rPr>
              <w:pPrChange w:id="1246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47" w:author="GerardCastle" w:date="2012-11-07T13:38:00Z"/>
                <w:rFonts w:ascii="Arial" w:hAnsi="Arial" w:cs="Arial"/>
                <w:noProof w:val="0"/>
                <w:color w:val="808080"/>
              </w:rPr>
              <w:pPrChange w:id="1248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49" w:author="GerardCastle" w:date="2012-11-07T13:38:00Z"/>
                <w:rFonts w:ascii="Arial" w:hAnsi="Arial" w:cs="Arial"/>
                <w:noProof w:val="0"/>
                <w:color w:val="808080"/>
              </w:rPr>
              <w:pPrChange w:id="1250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51" w:author="GerardCastle" w:date="2012-11-07T13:38:00Z"/>
                <w:rFonts w:ascii="Arial" w:hAnsi="Arial" w:cs="Arial"/>
                <w:noProof w:val="0"/>
                <w:color w:val="808080"/>
              </w:rPr>
              <w:pPrChange w:id="1252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53" w:author="GerardCastle" w:date="2012-11-07T13:38:00Z"/>
                <w:rFonts w:ascii="Arial" w:hAnsi="Arial" w:cs="Arial"/>
                <w:noProof w:val="0"/>
                <w:color w:val="808080"/>
              </w:rPr>
              <w:pPrChange w:id="1254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55" w:author="GerardCastle" w:date="2012-11-07T13:38:00Z"/>
                <w:rFonts w:ascii="Arial" w:hAnsi="Arial" w:cs="Arial"/>
                <w:noProof w:val="0"/>
                <w:color w:val="808080"/>
              </w:rPr>
              <w:pPrChange w:id="1256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57" w:author="GerardCastle" w:date="2012-11-07T13:38:00Z"/>
                <w:rFonts w:ascii="Arial" w:hAnsi="Arial" w:cs="Arial"/>
                <w:noProof w:val="0"/>
                <w:color w:val="808080"/>
              </w:rPr>
              <w:pPrChange w:id="1258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59" w:author="GerardCastle" w:date="2012-11-07T13:38:00Z"/>
                <w:rFonts w:ascii="Arial" w:hAnsi="Arial" w:cs="Arial"/>
                <w:noProof w:val="0"/>
                <w:color w:val="808080"/>
              </w:rPr>
              <w:pPrChange w:id="1260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61" w:author="GerardCastle" w:date="2012-11-07T13:38:00Z"/>
                <w:rFonts w:ascii="Arial" w:hAnsi="Arial" w:cs="Arial"/>
                <w:noProof w:val="0"/>
                <w:color w:val="808080"/>
              </w:rPr>
              <w:pPrChange w:id="1262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63" w:author="GerardCastle" w:date="2012-11-07T13:38:00Z"/>
                <w:rFonts w:ascii="Arial" w:hAnsi="Arial" w:cs="Arial"/>
                <w:noProof w:val="0"/>
                <w:color w:val="808080"/>
              </w:rPr>
              <w:pPrChange w:id="1264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65" w:author="GerardCastle" w:date="2012-11-07T13:38:00Z"/>
                <w:rFonts w:ascii="Arial" w:hAnsi="Arial" w:cs="Arial"/>
                <w:noProof w:val="0"/>
                <w:color w:val="808080"/>
              </w:rPr>
              <w:pPrChange w:id="1266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67" w:author="GerardCastle" w:date="2012-11-07T13:38:00Z"/>
                <w:rFonts w:ascii="Arial" w:hAnsi="Arial" w:cs="Arial"/>
                <w:noProof w:val="0"/>
                <w:color w:val="808080"/>
              </w:rPr>
              <w:pPrChange w:id="1268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69" w:author="GerardCastle" w:date="2012-11-07T13:38:00Z"/>
                <w:rFonts w:ascii="Arial" w:hAnsi="Arial" w:cs="Arial"/>
                <w:noProof w:val="0"/>
                <w:color w:val="808080"/>
              </w:rPr>
              <w:pPrChange w:id="1270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71" w:author="GerardCastle" w:date="2012-11-07T13:38:00Z"/>
                <w:rFonts w:ascii="Arial" w:hAnsi="Arial" w:cs="Arial"/>
                <w:noProof w:val="0"/>
                <w:color w:val="808080"/>
              </w:rPr>
              <w:pPrChange w:id="1272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73" w:author="GerardCastle" w:date="2012-11-07T13:38:00Z"/>
                <w:rFonts w:ascii="Arial" w:hAnsi="Arial" w:cs="Arial"/>
                <w:noProof w:val="0"/>
                <w:color w:val="808080"/>
              </w:rPr>
              <w:pPrChange w:id="1274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75" w:author="GerardCastle" w:date="2012-11-07T13:38:00Z"/>
                <w:rFonts w:ascii="Arial" w:hAnsi="Arial" w:cs="Arial"/>
                <w:noProof w:val="0"/>
                <w:color w:val="808080"/>
              </w:rPr>
              <w:pPrChange w:id="1276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77" w:author="GerardCastle" w:date="2012-11-07T13:38:00Z"/>
                <w:rFonts w:ascii="Arial" w:hAnsi="Arial" w:cs="Arial"/>
                <w:noProof w:val="0"/>
                <w:color w:val="808080"/>
              </w:rPr>
              <w:pPrChange w:id="1278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79" w:author="GerardCastle" w:date="2012-11-07T13:38:00Z"/>
                <w:rFonts w:ascii="Arial" w:hAnsi="Arial" w:cs="Arial"/>
                <w:noProof w:val="0"/>
                <w:color w:val="808080"/>
              </w:rPr>
              <w:pPrChange w:id="1280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81" w:author="GerardCastle" w:date="2012-11-07T13:38:00Z"/>
                <w:rFonts w:ascii="Arial" w:hAnsi="Arial" w:cs="Arial"/>
                <w:noProof w:val="0"/>
                <w:color w:val="808080"/>
              </w:rPr>
              <w:pPrChange w:id="1282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 w:rsidP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83" w:author="GerardCastle" w:date="2012-11-07T13:3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ins w:id="1284" w:author="GerardCastle" w:date="2012-11-07T13:38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Plattner</w:t>
              </w:r>
              <w:proofErr w:type="spellEnd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, H. (2001). </w:t>
              </w:r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lastRenderedPageBreak/>
                <w:t>Manual de Biología Celular. Madrid. Omega.</w:t>
              </w:r>
            </w:ins>
          </w:p>
          <w:p w:rsidR="00A4139D" w:rsidRDefault="00A4139D" w:rsidP="00A4139D">
            <w:pPr>
              <w:autoSpaceDE w:val="0"/>
              <w:autoSpaceDN w:val="0"/>
              <w:adjustRightInd w:val="0"/>
              <w:spacing w:line="240" w:lineRule="auto"/>
              <w:rPr>
                <w:ins w:id="1285" w:author="GerardCastle" w:date="2012-11-07T13:3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A4139D" w:rsidRPr="00051B22" w:rsidRDefault="00A4139D" w:rsidP="00A4139D">
            <w:pPr>
              <w:autoSpaceDE w:val="0"/>
              <w:autoSpaceDN w:val="0"/>
              <w:adjustRightInd w:val="0"/>
              <w:spacing w:line="240" w:lineRule="auto"/>
              <w:rPr>
                <w:ins w:id="1286" w:author="GerardCastle" w:date="2012-11-07T13:38:00Z"/>
                <w:rFonts w:ascii="Arial" w:hAnsi="Arial" w:cs="Arial"/>
                <w:noProof w:val="0"/>
                <w:sz w:val="18"/>
                <w:szCs w:val="18"/>
              </w:rPr>
            </w:pPr>
            <w:proofErr w:type="spellStart"/>
            <w:ins w:id="1287" w:author="GerardCastle" w:date="2012-11-07T13:38:00Z"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Mader</w:t>
              </w:r>
              <w:proofErr w:type="spellEnd"/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S.S. (2003). Biología</w:t>
              </w:r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>.</w:t>
              </w:r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 xml:space="preserve"> México. </w:t>
              </w:r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Mc Graw  Hill.</w:t>
              </w:r>
            </w:ins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88" w:author="GerardCastle" w:date="2012-11-07T13:38:00Z"/>
                <w:rFonts w:ascii="Arial" w:hAnsi="Arial" w:cs="Arial"/>
                <w:noProof w:val="0"/>
                <w:color w:val="808080"/>
              </w:rPr>
              <w:pPrChange w:id="1289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90" w:author="GerardCastle" w:date="2012-11-07T13:38:00Z"/>
                <w:rFonts w:ascii="Arial" w:hAnsi="Arial" w:cs="Arial"/>
                <w:noProof w:val="0"/>
                <w:color w:val="808080"/>
              </w:rPr>
              <w:pPrChange w:id="1291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92" w:author="GerardCastle" w:date="2012-11-07T13:38:00Z"/>
                <w:rFonts w:ascii="Arial" w:hAnsi="Arial" w:cs="Arial"/>
                <w:noProof w:val="0"/>
                <w:color w:val="808080"/>
              </w:rPr>
              <w:pPrChange w:id="1293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94" w:author="GerardCastle" w:date="2012-11-07T13:38:00Z"/>
                <w:rFonts w:ascii="Arial" w:hAnsi="Arial" w:cs="Arial"/>
                <w:noProof w:val="0"/>
                <w:color w:val="808080"/>
              </w:rPr>
              <w:pPrChange w:id="1295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96" w:author="GerardCastle" w:date="2012-11-07T13:38:00Z"/>
                <w:rFonts w:ascii="Arial" w:hAnsi="Arial" w:cs="Arial"/>
                <w:noProof w:val="0"/>
                <w:color w:val="808080"/>
              </w:rPr>
              <w:pPrChange w:id="1297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298" w:author="GerardCastle" w:date="2012-11-07T13:38:00Z"/>
                <w:rFonts w:ascii="Arial" w:hAnsi="Arial" w:cs="Arial"/>
                <w:noProof w:val="0"/>
                <w:color w:val="808080"/>
              </w:rPr>
              <w:pPrChange w:id="1299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00" w:author="GerardCastle" w:date="2012-11-07T13:38:00Z"/>
                <w:rFonts w:ascii="Arial" w:hAnsi="Arial" w:cs="Arial"/>
                <w:noProof w:val="0"/>
                <w:color w:val="808080"/>
              </w:rPr>
              <w:pPrChange w:id="1301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02" w:author="GerardCastle" w:date="2012-11-07T13:38:00Z"/>
                <w:rFonts w:ascii="Arial" w:hAnsi="Arial" w:cs="Arial"/>
                <w:noProof w:val="0"/>
                <w:color w:val="808080"/>
              </w:rPr>
              <w:pPrChange w:id="1303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04" w:author="GerardCastle" w:date="2012-11-07T13:38:00Z"/>
                <w:rFonts w:ascii="Arial" w:hAnsi="Arial" w:cs="Arial"/>
                <w:noProof w:val="0"/>
                <w:color w:val="808080"/>
              </w:rPr>
              <w:pPrChange w:id="1305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06" w:author="GerardCastle" w:date="2012-11-07T13:38:00Z"/>
                <w:rFonts w:ascii="Arial" w:hAnsi="Arial" w:cs="Arial"/>
                <w:noProof w:val="0"/>
                <w:color w:val="808080"/>
              </w:rPr>
              <w:pPrChange w:id="1307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08" w:author="GerardCastle" w:date="2012-11-07T13:38:00Z"/>
                <w:rFonts w:ascii="Arial" w:hAnsi="Arial" w:cs="Arial"/>
                <w:noProof w:val="0"/>
                <w:color w:val="808080"/>
              </w:rPr>
              <w:pPrChange w:id="1309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10" w:author="GerardCastle" w:date="2012-11-07T13:38:00Z"/>
                <w:rFonts w:ascii="Arial" w:hAnsi="Arial" w:cs="Arial"/>
                <w:noProof w:val="0"/>
                <w:color w:val="808080"/>
              </w:rPr>
              <w:pPrChange w:id="1311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12" w:author="GerardCastle" w:date="2012-11-07T13:38:00Z"/>
                <w:rFonts w:ascii="Arial" w:hAnsi="Arial" w:cs="Arial"/>
                <w:noProof w:val="0"/>
                <w:color w:val="808080"/>
              </w:rPr>
              <w:pPrChange w:id="1313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14" w:author="GerardCastle" w:date="2012-11-07T13:38:00Z"/>
                <w:rFonts w:ascii="Arial" w:hAnsi="Arial" w:cs="Arial"/>
                <w:noProof w:val="0"/>
                <w:color w:val="808080"/>
              </w:rPr>
              <w:pPrChange w:id="1315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16" w:author="GerardCastle" w:date="2012-11-07T13:38:00Z"/>
                <w:rFonts w:ascii="Arial" w:hAnsi="Arial" w:cs="Arial"/>
                <w:noProof w:val="0"/>
                <w:color w:val="808080"/>
              </w:rPr>
              <w:pPrChange w:id="1317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18" w:author="GerardCastle" w:date="2012-11-07T13:38:00Z"/>
                <w:rFonts w:ascii="Arial" w:hAnsi="Arial" w:cs="Arial"/>
                <w:noProof w:val="0"/>
                <w:color w:val="808080"/>
              </w:rPr>
              <w:pPrChange w:id="1319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 w:rsidP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20" w:author="GerardCastle" w:date="2012-11-07T13:3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ins w:id="1321" w:author="GerardCastle" w:date="2012-11-07T13:38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Plattner</w:t>
              </w:r>
              <w:proofErr w:type="spellEnd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H. (2001). Manual de Biología Celular. Madrid. Omega.</w:t>
              </w:r>
            </w:ins>
          </w:p>
          <w:p w:rsidR="00A4139D" w:rsidRDefault="00A4139D" w:rsidP="00A4139D">
            <w:pPr>
              <w:autoSpaceDE w:val="0"/>
              <w:autoSpaceDN w:val="0"/>
              <w:adjustRightInd w:val="0"/>
              <w:spacing w:line="240" w:lineRule="auto"/>
              <w:rPr>
                <w:ins w:id="1322" w:author="GerardCastle" w:date="2012-11-07T13:3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A4139D" w:rsidRDefault="00A4139D" w:rsidP="00A4139D">
            <w:pPr>
              <w:autoSpaceDE w:val="0"/>
              <w:autoSpaceDN w:val="0"/>
              <w:adjustRightInd w:val="0"/>
              <w:spacing w:line="240" w:lineRule="auto"/>
              <w:rPr>
                <w:ins w:id="1323" w:author="GerardCastle" w:date="2012-11-07T13:3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ins w:id="1324" w:author="GerardCastle" w:date="2012-11-07T13:38:00Z"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Mader</w:t>
              </w:r>
              <w:proofErr w:type="spellEnd"/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, S.S. (2003). Biología</w:t>
              </w:r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>.</w:t>
              </w:r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  <w:lang w:val="es-ES"/>
                </w:rPr>
                <w:t xml:space="preserve"> México. </w:t>
              </w:r>
              <w:r w:rsidRPr="00051B22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Mc Graw  Hill.</w:t>
              </w:r>
            </w:ins>
          </w:p>
          <w:p w:rsidR="00A4139D" w:rsidRDefault="00A4139D" w:rsidP="00A4139D">
            <w:pPr>
              <w:autoSpaceDE w:val="0"/>
              <w:autoSpaceDN w:val="0"/>
              <w:adjustRightInd w:val="0"/>
              <w:spacing w:line="240" w:lineRule="auto"/>
              <w:rPr>
                <w:ins w:id="1325" w:author="GerardCastle" w:date="2012-11-07T13:3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A4139D" w:rsidRDefault="00A4139D" w:rsidP="00A4139D">
            <w:pPr>
              <w:autoSpaceDE w:val="0"/>
              <w:autoSpaceDN w:val="0"/>
              <w:adjustRightInd w:val="0"/>
              <w:spacing w:line="240" w:lineRule="auto"/>
              <w:rPr>
                <w:ins w:id="1326" w:author="GerardCastle" w:date="2012-11-07T13:3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A4139D" w:rsidRDefault="00A4139D" w:rsidP="00A4139D">
            <w:pPr>
              <w:autoSpaceDE w:val="0"/>
              <w:autoSpaceDN w:val="0"/>
              <w:adjustRightInd w:val="0"/>
              <w:spacing w:line="240" w:lineRule="auto"/>
              <w:rPr>
                <w:ins w:id="1327" w:author="GerardCastle" w:date="2012-11-07T13:3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A4139D" w:rsidRDefault="00A4139D" w:rsidP="00A4139D">
            <w:pPr>
              <w:autoSpaceDE w:val="0"/>
              <w:autoSpaceDN w:val="0"/>
              <w:adjustRightInd w:val="0"/>
              <w:spacing w:line="240" w:lineRule="auto"/>
              <w:rPr>
                <w:ins w:id="1328" w:author="GerardCastle" w:date="2012-11-07T13:3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A4139D" w:rsidRDefault="00A4139D" w:rsidP="00A4139D">
            <w:pPr>
              <w:autoSpaceDE w:val="0"/>
              <w:autoSpaceDN w:val="0"/>
              <w:adjustRightInd w:val="0"/>
              <w:spacing w:line="240" w:lineRule="auto"/>
              <w:rPr>
                <w:ins w:id="1329" w:author="GerardCastle" w:date="2012-11-07T13:3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A4139D" w:rsidRDefault="00A4139D" w:rsidP="00A4139D">
            <w:pPr>
              <w:autoSpaceDE w:val="0"/>
              <w:autoSpaceDN w:val="0"/>
              <w:adjustRightInd w:val="0"/>
              <w:spacing w:line="240" w:lineRule="auto"/>
              <w:rPr>
                <w:ins w:id="1330" w:author="GerardCastle" w:date="2012-11-07T13:3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A4139D" w:rsidRDefault="00A4139D" w:rsidP="00A4139D">
            <w:pPr>
              <w:autoSpaceDE w:val="0"/>
              <w:autoSpaceDN w:val="0"/>
              <w:adjustRightInd w:val="0"/>
              <w:spacing w:line="240" w:lineRule="auto"/>
              <w:rPr>
                <w:ins w:id="1331" w:author="GerardCastle" w:date="2012-11-07T13:41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0631D2" w:rsidRDefault="000631D2" w:rsidP="00A4139D">
            <w:pPr>
              <w:autoSpaceDE w:val="0"/>
              <w:autoSpaceDN w:val="0"/>
              <w:adjustRightInd w:val="0"/>
              <w:spacing w:line="240" w:lineRule="auto"/>
              <w:rPr>
                <w:ins w:id="1332" w:author="GerardCastle" w:date="2012-11-07T13:41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0631D2" w:rsidRDefault="000631D2" w:rsidP="00A4139D">
            <w:pPr>
              <w:autoSpaceDE w:val="0"/>
              <w:autoSpaceDN w:val="0"/>
              <w:adjustRightInd w:val="0"/>
              <w:spacing w:line="240" w:lineRule="auto"/>
              <w:rPr>
                <w:ins w:id="1333" w:author="GerardCastle" w:date="2012-11-07T13:41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0631D2" w:rsidRDefault="000631D2" w:rsidP="00A4139D">
            <w:pPr>
              <w:autoSpaceDE w:val="0"/>
              <w:autoSpaceDN w:val="0"/>
              <w:adjustRightInd w:val="0"/>
              <w:spacing w:line="240" w:lineRule="auto"/>
              <w:rPr>
                <w:ins w:id="1334" w:author="GerardCastle" w:date="2012-11-07T13:38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A4139D" w:rsidRPr="00051B22" w:rsidRDefault="00A4139D" w:rsidP="00A4139D">
            <w:pPr>
              <w:autoSpaceDE w:val="0"/>
              <w:autoSpaceDN w:val="0"/>
              <w:adjustRightInd w:val="0"/>
              <w:spacing w:line="240" w:lineRule="auto"/>
              <w:rPr>
                <w:ins w:id="1335" w:author="GerardCastle" w:date="2012-11-07T13:38:00Z"/>
                <w:rFonts w:ascii="Arial" w:hAnsi="Arial" w:cs="Arial"/>
                <w:noProof w:val="0"/>
                <w:sz w:val="18"/>
                <w:szCs w:val="18"/>
              </w:rPr>
            </w:pPr>
            <w:ins w:id="1336" w:author="GerardCastle" w:date="2012-11-07T13:39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Allison, L. (2010). Fundamentos de Biología Molecular. México. E</w:t>
              </w:r>
            </w:ins>
            <w:ins w:id="1337" w:author="GerardCastle" w:date="2012-11-07T13:40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d</w:t>
              </w:r>
            </w:ins>
            <w:ins w:id="1338" w:author="GerardCastle" w:date="2012-11-07T13:39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. </w:t>
              </w:r>
            </w:ins>
            <w:ins w:id="1339" w:author="GerardCastle" w:date="2012-11-07T13:40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Médica</w:t>
              </w:r>
            </w:ins>
            <w:ins w:id="1340" w:author="GerardCastle" w:date="2012-11-07T13:39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 Panamerican</w:t>
              </w:r>
            </w:ins>
            <w:ins w:id="1341" w:author="GerardCastle" w:date="2012-11-07T13:40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a.</w:t>
              </w:r>
            </w:ins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42" w:author="GerardCastle" w:date="2012-11-07T13:38:00Z"/>
                <w:rFonts w:ascii="Arial" w:hAnsi="Arial" w:cs="Arial"/>
                <w:noProof w:val="0"/>
                <w:color w:val="808080"/>
              </w:rPr>
              <w:pPrChange w:id="1343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44" w:author="GerardCastle" w:date="2012-11-07T13:38:00Z"/>
                <w:rFonts w:ascii="Arial" w:hAnsi="Arial" w:cs="Arial"/>
                <w:noProof w:val="0"/>
                <w:color w:val="808080"/>
              </w:rPr>
              <w:pPrChange w:id="1345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46" w:author="GerardCastle" w:date="2012-11-07T13:38:00Z"/>
                <w:rFonts w:ascii="Arial" w:hAnsi="Arial" w:cs="Arial"/>
                <w:noProof w:val="0"/>
                <w:color w:val="808080"/>
              </w:rPr>
              <w:pPrChange w:id="1347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48" w:author="GerardCastle" w:date="2012-11-07T13:38:00Z"/>
                <w:rFonts w:ascii="Arial" w:hAnsi="Arial" w:cs="Arial"/>
                <w:noProof w:val="0"/>
                <w:color w:val="808080"/>
              </w:rPr>
              <w:pPrChange w:id="1349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50" w:author="GerardCastle" w:date="2012-11-07T13:38:00Z"/>
                <w:rFonts w:ascii="Arial" w:hAnsi="Arial" w:cs="Arial"/>
                <w:noProof w:val="0"/>
                <w:color w:val="808080"/>
              </w:rPr>
              <w:pPrChange w:id="1351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52" w:author="GerardCastle" w:date="2012-11-07T13:38:00Z"/>
                <w:rFonts w:ascii="Arial" w:hAnsi="Arial" w:cs="Arial"/>
                <w:noProof w:val="0"/>
                <w:color w:val="808080"/>
              </w:rPr>
              <w:pPrChange w:id="1353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ins w:id="1354" w:author="GerardCastle" w:date="2012-11-07T13:38:00Z"/>
                <w:rFonts w:ascii="Arial" w:hAnsi="Arial" w:cs="Arial"/>
                <w:noProof w:val="0"/>
                <w:color w:val="808080"/>
              </w:rPr>
              <w:pPrChange w:id="1355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  <w:p w:rsidR="00A4139D" w:rsidRPr="009D7D0D" w:rsidRDefault="00A4139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noProof w:val="0"/>
                <w:color w:val="808080"/>
              </w:rPr>
              <w:pPrChange w:id="1356" w:author="GerardCastle" w:date="2012-11-07T13:09:00Z">
                <w:pPr>
                  <w:autoSpaceDE w:val="0"/>
                  <w:autoSpaceDN w:val="0"/>
                  <w:adjustRightInd w:val="0"/>
                  <w:spacing w:line="240" w:lineRule="auto"/>
                  <w:jc w:val="center"/>
                </w:pPr>
              </w:pPrChange>
            </w:pPr>
          </w:p>
        </w:tc>
      </w:tr>
    </w:tbl>
    <w:p w:rsidR="00A03360" w:rsidDel="002145D4" w:rsidRDefault="00A03360" w:rsidP="00947C96">
      <w:pPr>
        <w:autoSpaceDE w:val="0"/>
        <w:autoSpaceDN w:val="0"/>
        <w:adjustRightInd w:val="0"/>
        <w:spacing w:line="240" w:lineRule="auto"/>
        <w:jc w:val="both"/>
        <w:rPr>
          <w:del w:id="1357" w:author="GerardCastle" w:date="2012-11-07T13:43:00Z"/>
          <w:rFonts w:ascii="Arial" w:hAnsi="Arial" w:cs="Arial"/>
          <w:b/>
          <w:bCs/>
          <w:noProof w:val="0"/>
          <w:sz w:val="20"/>
          <w:szCs w:val="20"/>
        </w:rPr>
      </w:pPr>
    </w:p>
    <w:p w:rsidR="00947C96" w:rsidDel="002145D4" w:rsidRDefault="00947C96" w:rsidP="00947C96">
      <w:pPr>
        <w:autoSpaceDE w:val="0"/>
        <w:autoSpaceDN w:val="0"/>
        <w:adjustRightInd w:val="0"/>
        <w:spacing w:line="240" w:lineRule="auto"/>
        <w:rPr>
          <w:del w:id="1358" w:author="GerardCastle" w:date="2012-11-07T13:43:00Z"/>
          <w:rFonts w:ascii="Arial" w:hAnsi="Arial" w:cs="Arial"/>
          <w:b/>
          <w:bCs/>
          <w:noProof w:val="0"/>
        </w:rPr>
      </w:pPr>
    </w:p>
    <w:p w:rsidR="00A03360" w:rsidDel="002145D4" w:rsidRDefault="00A03360" w:rsidP="00947C96">
      <w:pPr>
        <w:autoSpaceDE w:val="0"/>
        <w:autoSpaceDN w:val="0"/>
        <w:adjustRightInd w:val="0"/>
        <w:spacing w:line="240" w:lineRule="auto"/>
        <w:rPr>
          <w:del w:id="1359" w:author="GerardCastle" w:date="2012-11-07T13:43:00Z"/>
          <w:rFonts w:ascii="Arial" w:hAnsi="Arial" w:cs="Arial"/>
          <w:b/>
          <w:bCs/>
          <w:noProof w:val="0"/>
        </w:rPr>
      </w:pPr>
    </w:p>
    <w:p w:rsidR="00355F4F" w:rsidDel="002145D4" w:rsidRDefault="00355F4F" w:rsidP="00947C96">
      <w:pPr>
        <w:autoSpaceDE w:val="0"/>
        <w:autoSpaceDN w:val="0"/>
        <w:adjustRightInd w:val="0"/>
        <w:spacing w:line="240" w:lineRule="auto"/>
        <w:rPr>
          <w:del w:id="1360" w:author="GerardCastle" w:date="2012-11-07T13:43:00Z"/>
          <w:rFonts w:ascii="Arial" w:hAnsi="Arial" w:cs="Arial"/>
          <w:b/>
          <w:bCs/>
          <w:noProof w:val="0"/>
        </w:rPr>
      </w:pPr>
    </w:p>
    <w:p w:rsidR="00355F4F" w:rsidDel="002145D4" w:rsidRDefault="00355F4F" w:rsidP="00947C96">
      <w:pPr>
        <w:autoSpaceDE w:val="0"/>
        <w:autoSpaceDN w:val="0"/>
        <w:adjustRightInd w:val="0"/>
        <w:spacing w:line="240" w:lineRule="auto"/>
        <w:rPr>
          <w:del w:id="1361" w:author="GerardCastle" w:date="2012-11-07T13:43:00Z"/>
          <w:rFonts w:ascii="Arial" w:hAnsi="Arial" w:cs="Arial"/>
          <w:b/>
          <w:bCs/>
          <w:noProof w:val="0"/>
        </w:rPr>
      </w:pPr>
    </w:p>
    <w:p w:rsidR="00355F4F" w:rsidDel="002145D4" w:rsidRDefault="00355F4F" w:rsidP="00947C96">
      <w:pPr>
        <w:autoSpaceDE w:val="0"/>
        <w:autoSpaceDN w:val="0"/>
        <w:adjustRightInd w:val="0"/>
        <w:spacing w:line="240" w:lineRule="auto"/>
        <w:rPr>
          <w:ins w:id="1362" w:author="PaoH" w:date="2012-10-05T15:06:00Z"/>
          <w:del w:id="1363" w:author="GerardCastle" w:date="2012-11-07T13:42:00Z"/>
          <w:rFonts w:ascii="Arial" w:hAnsi="Arial" w:cs="Arial"/>
          <w:b/>
          <w:bCs/>
          <w:noProof w:val="0"/>
        </w:rPr>
      </w:pPr>
    </w:p>
    <w:p w:rsidR="00721FCB" w:rsidDel="002145D4" w:rsidRDefault="00721FCB" w:rsidP="00947C96">
      <w:pPr>
        <w:autoSpaceDE w:val="0"/>
        <w:autoSpaceDN w:val="0"/>
        <w:adjustRightInd w:val="0"/>
        <w:spacing w:line="240" w:lineRule="auto"/>
        <w:rPr>
          <w:ins w:id="1364" w:author="PaoH" w:date="2012-10-05T15:06:00Z"/>
          <w:del w:id="1365" w:author="GerardCastle" w:date="2012-11-07T13:42:00Z"/>
          <w:rFonts w:ascii="Arial" w:hAnsi="Arial" w:cs="Arial"/>
          <w:b/>
          <w:bCs/>
          <w:noProof w:val="0"/>
        </w:rPr>
      </w:pPr>
    </w:p>
    <w:p w:rsidR="00721FCB" w:rsidDel="002145D4" w:rsidRDefault="00721FCB" w:rsidP="00947C96">
      <w:pPr>
        <w:autoSpaceDE w:val="0"/>
        <w:autoSpaceDN w:val="0"/>
        <w:adjustRightInd w:val="0"/>
        <w:spacing w:line="240" w:lineRule="auto"/>
        <w:rPr>
          <w:ins w:id="1366" w:author="PaoH" w:date="2012-10-05T15:06:00Z"/>
          <w:del w:id="1367" w:author="GerardCastle" w:date="2012-11-07T13:42:00Z"/>
          <w:rFonts w:ascii="Arial" w:hAnsi="Arial" w:cs="Arial"/>
          <w:b/>
          <w:bCs/>
          <w:noProof w:val="0"/>
        </w:rPr>
      </w:pPr>
    </w:p>
    <w:p w:rsidR="00721FCB" w:rsidDel="002145D4" w:rsidRDefault="00721FCB" w:rsidP="00947C96">
      <w:pPr>
        <w:autoSpaceDE w:val="0"/>
        <w:autoSpaceDN w:val="0"/>
        <w:adjustRightInd w:val="0"/>
        <w:spacing w:line="240" w:lineRule="auto"/>
        <w:rPr>
          <w:ins w:id="1368" w:author="PaoH" w:date="2012-10-05T15:06:00Z"/>
          <w:del w:id="1369" w:author="GerardCastle" w:date="2012-11-07T13:42:00Z"/>
          <w:rFonts w:ascii="Arial" w:hAnsi="Arial" w:cs="Arial"/>
          <w:b/>
          <w:bCs/>
          <w:noProof w:val="0"/>
        </w:rPr>
      </w:pPr>
    </w:p>
    <w:p w:rsidR="00721FCB" w:rsidDel="002145D4" w:rsidRDefault="00721FCB" w:rsidP="00947C96">
      <w:pPr>
        <w:autoSpaceDE w:val="0"/>
        <w:autoSpaceDN w:val="0"/>
        <w:adjustRightInd w:val="0"/>
        <w:spacing w:line="240" w:lineRule="auto"/>
        <w:rPr>
          <w:ins w:id="1370" w:author="PaoH" w:date="2012-10-05T15:06:00Z"/>
          <w:del w:id="1371" w:author="GerardCastle" w:date="2012-11-07T13:42:00Z"/>
          <w:rFonts w:ascii="Arial" w:hAnsi="Arial" w:cs="Arial"/>
          <w:b/>
          <w:bCs/>
          <w:noProof w:val="0"/>
        </w:rPr>
      </w:pPr>
    </w:p>
    <w:p w:rsidR="00721FCB" w:rsidDel="002145D4" w:rsidRDefault="00721FCB" w:rsidP="00947C96">
      <w:pPr>
        <w:autoSpaceDE w:val="0"/>
        <w:autoSpaceDN w:val="0"/>
        <w:adjustRightInd w:val="0"/>
        <w:spacing w:line="240" w:lineRule="auto"/>
        <w:rPr>
          <w:ins w:id="1372" w:author="PaoH" w:date="2012-10-05T15:06:00Z"/>
          <w:del w:id="1373" w:author="GerardCastle" w:date="2012-11-07T13:42:00Z"/>
          <w:rFonts w:ascii="Arial" w:hAnsi="Arial" w:cs="Arial"/>
          <w:b/>
          <w:bCs/>
          <w:noProof w:val="0"/>
        </w:rPr>
      </w:pPr>
    </w:p>
    <w:p w:rsidR="00721FCB" w:rsidDel="002145D4" w:rsidRDefault="00721FCB" w:rsidP="00947C96">
      <w:pPr>
        <w:autoSpaceDE w:val="0"/>
        <w:autoSpaceDN w:val="0"/>
        <w:adjustRightInd w:val="0"/>
        <w:spacing w:line="240" w:lineRule="auto"/>
        <w:rPr>
          <w:ins w:id="1374" w:author="PaoH" w:date="2012-10-05T15:06:00Z"/>
          <w:del w:id="1375" w:author="GerardCastle" w:date="2012-11-07T13:42:00Z"/>
          <w:rFonts w:ascii="Arial" w:hAnsi="Arial" w:cs="Arial"/>
          <w:b/>
          <w:bCs/>
          <w:noProof w:val="0"/>
        </w:rPr>
      </w:pPr>
    </w:p>
    <w:p w:rsidR="00721FCB" w:rsidDel="002145D4" w:rsidRDefault="00721FCB" w:rsidP="00947C96">
      <w:pPr>
        <w:autoSpaceDE w:val="0"/>
        <w:autoSpaceDN w:val="0"/>
        <w:adjustRightInd w:val="0"/>
        <w:spacing w:line="240" w:lineRule="auto"/>
        <w:rPr>
          <w:del w:id="1376" w:author="GerardCastle" w:date="2012-11-07T13:42:00Z"/>
          <w:rFonts w:ascii="Arial" w:hAnsi="Arial" w:cs="Arial"/>
          <w:b/>
          <w:bCs/>
          <w:noProof w:val="0"/>
        </w:rPr>
      </w:pPr>
    </w:p>
    <w:p w:rsidR="00355F4F" w:rsidDel="002145D4" w:rsidRDefault="00355F4F" w:rsidP="00947C96">
      <w:pPr>
        <w:autoSpaceDE w:val="0"/>
        <w:autoSpaceDN w:val="0"/>
        <w:adjustRightInd w:val="0"/>
        <w:spacing w:line="240" w:lineRule="auto"/>
        <w:rPr>
          <w:del w:id="1377" w:author="GerardCastle" w:date="2012-11-07T13:42:00Z"/>
          <w:rFonts w:ascii="Arial" w:hAnsi="Arial" w:cs="Arial"/>
          <w:b/>
          <w:bCs/>
          <w:noProof w:val="0"/>
        </w:rPr>
      </w:pPr>
    </w:p>
    <w:p w:rsidR="00355F4F" w:rsidDel="002145D4" w:rsidRDefault="00355F4F" w:rsidP="00947C96">
      <w:pPr>
        <w:autoSpaceDE w:val="0"/>
        <w:autoSpaceDN w:val="0"/>
        <w:adjustRightInd w:val="0"/>
        <w:spacing w:line="240" w:lineRule="auto"/>
        <w:rPr>
          <w:del w:id="1378" w:author="GerardCastle" w:date="2012-11-07T13:42:00Z"/>
          <w:rFonts w:ascii="Arial" w:hAnsi="Arial" w:cs="Arial"/>
          <w:b/>
          <w:bCs/>
          <w:noProof w:val="0"/>
        </w:rPr>
      </w:pPr>
    </w:p>
    <w:p w:rsidR="00355F4F" w:rsidDel="002145D4" w:rsidRDefault="00355F4F" w:rsidP="00947C96">
      <w:pPr>
        <w:autoSpaceDE w:val="0"/>
        <w:autoSpaceDN w:val="0"/>
        <w:adjustRightInd w:val="0"/>
        <w:spacing w:line="240" w:lineRule="auto"/>
        <w:rPr>
          <w:del w:id="1379" w:author="GerardCastle" w:date="2012-11-07T13:42:00Z"/>
          <w:rFonts w:ascii="Arial" w:hAnsi="Arial" w:cs="Arial"/>
          <w:b/>
          <w:bCs/>
          <w:noProof w:val="0"/>
        </w:rPr>
      </w:pPr>
    </w:p>
    <w:p w:rsidR="00355F4F" w:rsidRDefault="00355F4F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355F4F" w:rsidRDefault="00355F4F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72729E" w:rsidRDefault="0072729E" w:rsidP="0072729E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947C96" w:rsidRPr="00A03360" w:rsidRDefault="00947C96" w:rsidP="00E36A9B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  <w:r w:rsidRPr="00A03360">
        <w:rPr>
          <w:rFonts w:ascii="Arial" w:hAnsi="Arial" w:cs="Arial"/>
          <w:b/>
          <w:bCs/>
          <w:noProof w:val="0"/>
        </w:rPr>
        <w:t>CONTRIBUCIÓN DEL PROGRAMA DE ASIGNATURA AL PERFIL DE EGRESO</w:t>
      </w:r>
    </w:p>
    <w:p w:rsidR="00A03360" w:rsidRDefault="00A03360" w:rsidP="00A03360">
      <w:pPr>
        <w:pStyle w:val="Prrafodelista"/>
        <w:autoSpaceDE w:val="0"/>
        <w:autoSpaceDN w:val="0"/>
        <w:adjustRightInd w:val="0"/>
        <w:spacing w:line="240" w:lineRule="auto"/>
        <w:ind w:left="480"/>
        <w:rPr>
          <w:rFonts w:ascii="Arial" w:hAnsi="Arial" w:cs="Arial"/>
          <w:b/>
          <w:bCs/>
          <w:noProof w:val="0"/>
          <w:sz w:val="28"/>
          <w:szCs w:val="28"/>
        </w:rPr>
      </w:pPr>
    </w:p>
    <w:p w:rsidR="00A03360" w:rsidRPr="00A03360" w:rsidRDefault="00A03360" w:rsidP="00A03360">
      <w:pPr>
        <w:pStyle w:val="Prrafodelista"/>
        <w:autoSpaceDE w:val="0"/>
        <w:autoSpaceDN w:val="0"/>
        <w:adjustRightInd w:val="0"/>
        <w:spacing w:line="240" w:lineRule="auto"/>
        <w:ind w:left="480"/>
        <w:rPr>
          <w:rFonts w:ascii="Arial" w:hAnsi="Arial" w:cs="Arial"/>
          <w:b/>
          <w:bCs/>
          <w:noProof w:val="0"/>
          <w:sz w:val="28"/>
          <w:szCs w:val="28"/>
        </w:rPr>
      </w:pPr>
    </w:p>
    <w:tbl>
      <w:tblPr>
        <w:tblW w:w="0" w:type="auto"/>
        <w:jc w:val="center"/>
        <w:tblInd w:w="-2501" w:type="dxa"/>
        <w:tblLayout w:type="fixed"/>
        <w:tblLook w:val="0000" w:firstRow="0" w:lastRow="0" w:firstColumn="0" w:lastColumn="0" w:noHBand="0" w:noVBand="0"/>
      </w:tblPr>
      <w:tblGrid>
        <w:gridCol w:w="3469"/>
        <w:gridCol w:w="1743"/>
        <w:gridCol w:w="1769"/>
        <w:gridCol w:w="2357"/>
        <w:tblGridChange w:id="1380">
          <w:tblGrid>
            <w:gridCol w:w="2501"/>
            <w:gridCol w:w="968"/>
            <w:gridCol w:w="2501"/>
            <w:gridCol w:w="1644"/>
            <w:gridCol w:w="1724"/>
            <w:gridCol w:w="144"/>
            <w:gridCol w:w="2357"/>
          </w:tblGrid>
        </w:tblGridChange>
      </w:tblGrid>
      <w:tr w:rsidR="00947C96" w:rsidRPr="009D7D0D" w:rsidTr="004623A8">
        <w:trPr>
          <w:trHeight w:val="251"/>
          <w:jc w:val="center"/>
        </w:trPr>
        <w:tc>
          <w:tcPr>
            <w:tcW w:w="346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947C96" w:rsidRPr="0072729E" w:rsidRDefault="00947C96" w:rsidP="004623A8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72729E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Asignatura</w:t>
            </w:r>
          </w:p>
        </w:tc>
        <w:tc>
          <w:tcPr>
            <w:tcW w:w="586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947C96" w:rsidRPr="0072729E" w:rsidRDefault="00947C9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</w:pPr>
            <w:r w:rsidRPr="0072729E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Perfil de egreso</w:t>
            </w:r>
          </w:p>
          <w:p w:rsidR="00947C96" w:rsidRPr="0072729E" w:rsidRDefault="00947C9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del w:id="1381" w:author="Carmen Larios" w:date="2012-09-26T11:59:00Z">
              <w:r w:rsidRPr="0072729E" w:rsidDel="00350170">
                <w:rPr>
                  <w:rFonts w:ascii="Arial" w:hAnsi="Arial" w:cs="Arial"/>
                  <w:b/>
                  <w:bCs/>
                  <w:noProof w:val="0"/>
                  <w:sz w:val="20"/>
                  <w:szCs w:val="20"/>
                </w:rPr>
                <w:delText>(anotar en las siguientes tres columnas, cómo contribuye la asignatura al perfil de egreso )</w:delText>
              </w:r>
            </w:del>
          </w:p>
        </w:tc>
      </w:tr>
      <w:tr w:rsidR="00947C96" w:rsidRPr="009D7D0D" w:rsidTr="00C42E77">
        <w:tblPrEx>
          <w:tblW w:w="0" w:type="auto"/>
          <w:jc w:val="center"/>
          <w:tblInd w:w="-2501" w:type="dxa"/>
          <w:tblLayout w:type="fixed"/>
          <w:tblLook w:val="0000" w:firstRow="0" w:lastRow="0" w:firstColumn="0" w:lastColumn="0" w:noHBand="0" w:noVBand="0"/>
          <w:tblPrExChange w:id="1382" w:author="GerardCastle" w:date="2012-11-07T13:43:00Z">
            <w:tblPrEx>
              <w:tblW w:w="0" w:type="auto"/>
              <w:jc w:val="center"/>
              <w:tblInd w:w="-2501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251"/>
          <w:jc w:val="center"/>
          <w:trPrChange w:id="1383" w:author="GerardCastle" w:date="2012-11-07T13:43:00Z">
            <w:trPr>
              <w:gridBefore w:val="1"/>
              <w:trHeight w:val="251"/>
              <w:jc w:val="center"/>
            </w:trPr>
          </w:trPrChange>
        </w:trPr>
        <w:tc>
          <w:tcPr>
            <w:tcW w:w="346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  <w:tcPrChange w:id="1384" w:author="GerardCastle" w:date="2012-11-07T13:43:00Z">
              <w:tcPr>
                <w:tcW w:w="3469" w:type="dxa"/>
                <w:gridSpan w:val="2"/>
                <w:vMerge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auto" w:fill="CCCCCC"/>
                <w:vAlign w:val="center"/>
              </w:tcPr>
            </w:tcPrChange>
          </w:tcPr>
          <w:p w:rsidR="00947C96" w:rsidRPr="0072729E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  <w:tcPrChange w:id="1385" w:author="GerardCastle" w:date="2012-11-07T13:43:00Z">
              <w:tcPr>
                <w:tcW w:w="1644" w:type="dxa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auto" w:fill="CCCCCC"/>
                <w:vAlign w:val="center"/>
              </w:tcPr>
            </w:tcPrChange>
          </w:tcPr>
          <w:p w:rsidR="00947C96" w:rsidRPr="0072729E" w:rsidRDefault="00947C96" w:rsidP="004623A8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ascii="Arial" w:hAnsi="Arial" w:cs="Arial"/>
                <w:noProof w:val="0"/>
                <w:sz w:val="20"/>
                <w:szCs w:val="20"/>
              </w:rPr>
            </w:pPr>
            <w:r w:rsidRPr="0072729E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Conocimientos</w:t>
            </w:r>
          </w:p>
        </w:tc>
        <w:tc>
          <w:tcPr>
            <w:tcW w:w="1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  <w:tcPrChange w:id="1386" w:author="GerardCastle" w:date="2012-11-07T13:43:00Z">
              <w:tcPr>
                <w:tcW w:w="1868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auto" w:fill="CCCCCC"/>
                <w:vAlign w:val="center"/>
              </w:tcPr>
            </w:tcPrChange>
          </w:tcPr>
          <w:p w:rsidR="00947C96" w:rsidRPr="00B223CA" w:rsidRDefault="00947C96" w:rsidP="004623A8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cs="Calibri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b/>
                <w:bCs/>
                <w:noProof w:val="0"/>
                <w:sz w:val="18"/>
                <w:szCs w:val="18"/>
              </w:rPr>
              <w:t>Habilidades</w:t>
            </w:r>
          </w:p>
        </w:tc>
        <w:tc>
          <w:tcPr>
            <w:tcW w:w="23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  <w:tcPrChange w:id="1387" w:author="GerardCastle" w:date="2012-11-07T13:43:00Z">
              <w:tcPr>
                <w:tcW w:w="2357" w:type="dxa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auto" w:fill="CCCCCC"/>
                <w:vAlign w:val="center"/>
              </w:tcPr>
            </w:tcPrChange>
          </w:tcPr>
          <w:p w:rsidR="00947C96" w:rsidRPr="0072729E" w:rsidRDefault="00947C96" w:rsidP="004623A8">
            <w:pPr>
              <w:autoSpaceDE w:val="0"/>
              <w:autoSpaceDN w:val="0"/>
              <w:adjustRightInd w:val="0"/>
              <w:spacing w:before="120" w:line="240" w:lineRule="auto"/>
              <w:jc w:val="center"/>
              <w:rPr>
                <w:rFonts w:cs="Calibri"/>
                <w:noProof w:val="0"/>
                <w:sz w:val="20"/>
                <w:szCs w:val="20"/>
              </w:rPr>
            </w:pPr>
            <w:r w:rsidRPr="0072729E">
              <w:rPr>
                <w:rFonts w:ascii="Arial" w:hAnsi="Arial" w:cs="Arial"/>
                <w:b/>
                <w:bCs/>
                <w:noProof w:val="0"/>
                <w:sz w:val="20"/>
                <w:szCs w:val="20"/>
              </w:rPr>
              <w:t>Actitudes y valores</w:t>
            </w:r>
          </w:p>
        </w:tc>
      </w:tr>
      <w:tr w:rsidR="00947C96" w:rsidRPr="00033E7F" w:rsidTr="00C42E77">
        <w:tblPrEx>
          <w:tblW w:w="0" w:type="auto"/>
          <w:jc w:val="center"/>
          <w:tblInd w:w="-2501" w:type="dxa"/>
          <w:tblLayout w:type="fixed"/>
          <w:tblLook w:val="0000" w:firstRow="0" w:lastRow="0" w:firstColumn="0" w:lastColumn="0" w:noHBand="0" w:noVBand="0"/>
          <w:tblPrExChange w:id="1388" w:author="GerardCastle" w:date="2012-11-07T13:43:00Z">
            <w:tblPrEx>
              <w:tblW w:w="0" w:type="auto"/>
              <w:jc w:val="center"/>
              <w:tblInd w:w="-2501" w:type="dxa"/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6224"/>
          <w:jc w:val="center"/>
          <w:trPrChange w:id="1389" w:author="GerardCastle" w:date="2012-11-07T13:43:00Z">
            <w:trPr>
              <w:gridBefore w:val="1"/>
              <w:trHeight w:val="6224"/>
              <w:jc w:val="center"/>
            </w:trPr>
          </w:trPrChange>
        </w:trPr>
        <w:tc>
          <w:tcPr>
            <w:tcW w:w="34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PrChange w:id="1390" w:author="GerardCastle" w:date="2012-11-07T13:43:00Z">
              <w:tcPr>
                <w:tcW w:w="3469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</w:rPr>
            </w:pPr>
          </w:p>
          <w:p w:rsidR="00AC01BE" w:rsidRPr="00033E7F" w:rsidRDefault="00AC01BE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</w:rPr>
            </w:pPr>
          </w:p>
          <w:p w:rsidR="00E74B73" w:rsidRPr="00033E7F" w:rsidDel="001C13B8" w:rsidRDefault="001C13B8" w:rsidP="001C13B8">
            <w:pPr>
              <w:tabs>
                <w:tab w:val="left" w:pos="360"/>
              </w:tabs>
              <w:autoSpaceDE w:val="0"/>
              <w:autoSpaceDN w:val="0"/>
              <w:adjustRightInd w:val="0"/>
              <w:ind w:left="360"/>
              <w:jc w:val="both"/>
              <w:rPr>
                <w:del w:id="1391" w:author="GerardCastle" w:date="2012-11-07T18:46:00Z"/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proofErr w:type="spellStart"/>
            <w:ins w:id="1392" w:author="GerardCastle" w:date="2012-11-07T18:46:00Z"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>Biologia</w:t>
              </w:r>
              <w:proofErr w:type="spellEnd"/>
              <w:r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t xml:space="preserve"> Celular Veterinaria</w:t>
              </w:r>
            </w:ins>
            <w:commentRangeStart w:id="1393"/>
            <w:del w:id="1394" w:author="GerardCastle" w:date="2012-11-07T18:46:00Z">
              <w:r w:rsidR="00E74B73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 xml:space="preserve">Contribuir a la formación integral del estudiante al brindar conocimientos básicos  </w:delText>
              </w:r>
              <w:r w:rsidR="0030011A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sobre  evolución celul</w:delText>
              </w:r>
              <w:r w:rsidR="00E74B73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a</w:delText>
              </w:r>
              <w:r w:rsidR="0030011A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r, estructura y organización celular, formas de comunicación celular,  transmisión y regulación de la información genética</w:delText>
              </w:r>
              <w:r w:rsidR="00482D4D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 xml:space="preserve"> a</w:delText>
              </w:r>
              <w:r w:rsidR="0030011A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 xml:space="preserve">sí como sobre los procesos de reproducción celular a </w:delText>
              </w:r>
              <w:r w:rsidR="00E74B73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 xml:space="preserve">nivel microscópico  </w:delText>
              </w:r>
              <w:r w:rsidR="0030011A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tanto en cé</w:delText>
              </w:r>
              <w:r w:rsidR="00E74B73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lulas procariota</w:delText>
              </w:r>
              <w:r w:rsidR="0030011A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 xml:space="preserve">scomo </w:delText>
              </w:r>
              <w:r w:rsidR="00E74B73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 xml:space="preserve"> eucariota</w:delText>
              </w:r>
              <w:r w:rsidR="0030011A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s</w:delText>
              </w:r>
              <w:r w:rsidR="00E74B73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,</w:delText>
              </w:r>
              <w:r w:rsidR="0030011A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 xml:space="preserve"> así mismo el </w:delText>
              </w:r>
              <w:r w:rsidR="00E74B73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 xml:space="preserve"> desarroll</w:delText>
              </w:r>
              <w:r w:rsidR="0030011A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o de</w:delText>
              </w:r>
              <w:r w:rsidR="00E74B73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 xml:space="preserve"> habilidades  que </w:delText>
              </w:r>
              <w:r w:rsidR="0030011A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 xml:space="preserve">le </w:delText>
              </w:r>
              <w:r w:rsidR="00E74B73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 xml:space="preserve">brindaran apoyo durante </w:delText>
              </w:r>
              <w:r w:rsidR="0030011A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su</w:delText>
              </w:r>
              <w:r w:rsidR="00E74B73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 xml:space="preserve"> desempeño profesional</w:delText>
              </w:r>
              <w:r w:rsidR="0030011A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>,</w:delText>
              </w:r>
              <w:r w:rsidR="00E74B73" w:rsidRPr="00033E7F" w:rsidDel="001C13B8">
                <w:rPr>
                  <w:rFonts w:ascii="Arial" w:hAnsi="Arial" w:cs="Arial"/>
                  <w:noProof w:val="0"/>
                  <w:color w:val="000000" w:themeColor="text1"/>
                  <w:sz w:val="18"/>
                  <w:szCs w:val="18"/>
                </w:rPr>
                <w:delText xml:space="preserve">  con un enfoque innovador, humanista, sentido ético y responsabilidad social.</w:delText>
              </w:r>
              <w:commentRangeEnd w:id="1393"/>
              <w:r w:rsidR="00721FCB" w:rsidDel="001C13B8">
                <w:rPr>
                  <w:rStyle w:val="Refdecomentario"/>
                </w:rPr>
                <w:commentReference w:id="1393"/>
              </w:r>
            </w:del>
          </w:p>
          <w:p w:rsidR="00AC01BE" w:rsidRPr="00033E7F" w:rsidRDefault="00AC01BE">
            <w:pPr>
              <w:tabs>
                <w:tab w:val="left" w:pos="360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noProof w:val="0"/>
                <w:color w:val="000000" w:themeColor="text1"/>
              </w:rPr>
              <w:pPrChange w:id="1395" w:author="GerardCastle" w:date="2012-11-07T18:46:00Z">
                <w:pPr>
                  <w:autoSpaceDE w:val="0"/>
                  <w:autoSpaceDN w:val="0"/>
                  <w:adjustRightInd w:val="0"/>
                  <w:spacing w:line="240" w:lineRule="auto"/>
                </w:pPr>
              </w:pPrChange>
            </w:pPr>
          </w:p>
        </w:tc>
        <w:tc>
          <w:tcPr>
            <w:tcW w:w="174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tcPrChange w:id="1396" w:author="GerardCastle" w:date="2012-11-07T13:43:00Z">
              <w:tcPr>
                <w:tcW w:w="1644" w:type="dxa"/>
                <w:tcBorders>
                  <w:top w:val="single" w:sz="3" w:space="0" w:color="000000"/>
                  <w:left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AC01BE" w:rsidRPr="00033E7F" w:rsidRDefault="00AC01BE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noProof w:val="0"/>
                <w:color w:val="000000" w:themeColor="text1"/>
              </w:rPr>
            </w:pPr>
          </w:p>
          <w:p w:rsidR="00125C7F" w:rsidRPr="00033E7F" w:rsidRDefault="00125C7F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noProof w:val="0"/>
                <w:color w:val="000000" w:themeColor="text1"/>
                <w:sz w:val="16"/>
                <w:szCs w:val="16"/>
              </w:rPr>
            </w:pPr>
          </w:p>
          <w:p w:rsidR="00125C7F" w:rsidRPr="006020CF" w:rsidRDefault="00E74B73" w:rsidP="00E74B73">
            <w:pPr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397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</w:pPr>
            <w:r w:rsidRPr="006020CF"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398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  <w:t>Teórico metodológicos para realizar investigación básica y aplicada, sobre</w:t>
            </w:r>
            <w:r w:rsidR="00125C7F" w:rsidRPr="006020CF"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399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  <w:t xml:space="preserve"> las células procariotas y eucariotas</w:t>
            </w:r>
            <w:r w:rsidRPr="006020CF"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400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  <w:t xml:space="preserve"> fundamentales para su desempeño profesional, así como metodologías básicas para la indagación y descubrimiento en procesos de investigación. Así mismo conceptos sobre terminología </w:t>
            </w:r>
            <w:r w:rsidR="00125C7F" w:rsidRPr="006020CF"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401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  <w:t>cito</w:t>
            </w:r>
            <w:r w:rsidRPr="006020CF"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402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  <w:t>lógica, sobre conocimientos y metodolog</w:t>
            </w:r>
            <w:r w:rsidR="00125C7F" w:rsidRPr="006020CF"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403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  <w:t>ías para la identificación de la</w:t>
            </w:r>
            <w:r w:rsidRPr="006020CF"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404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  <w:t xml:space="preserve">s </w:t>
            </w:r>
            <w:r w:rsidR="00125C7F" w:rsidRPr="006020CF"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405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  <w:t xml:space="preserve">células </w:t>
            </w:r>
            <w:r w:rsidR="00125C7F" w:rsidRPr="006020CF"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406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  <w:lastRenderedPageBreak/>
              <w:t>procariotas y eucariotas</w:t>
            </w:r>
          </w:p>
          <w:p w:rsidR="00E74B73" w:rsidRPr="006020CF" w:rsidRDefault="00125C7F" w:rsidP="00E74B73">
            <w:pPr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407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</w:pPr>
            <w:r w:rsidRPr="006020CF"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408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  <w:t xml:space="preserve">Así como para </w:t>
            </w:r>
            <w:r w:rsidR="00E74B73" w:rsidRPr="006020CF"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409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  <w:t xml:space="preserve">la observación e identificación de cada uno de los componentes </w:t>
            </w:r>
            <w:r w:rsidRPr="006020CF">
              <w:rPr>
                <w:rFonts w:ascii="Arial" w:eastAsia="SimSun" w:hAnsi="Arial" w:cs="Arial"/>
                <w:bCs/>
                <w:color w:val="000000" w:themeColor="text1"/>
                <w:sz w:val="18"/>
                <w:szCs w:val="18"/>
                <w:rPrChange w:id="1410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8"/>
                    <w:szCs w:val="18"/>
                  </w:rPr>
                </w:rPrChange>
              </w:rPr>
              <w:t xml:space="preserve"> de las mismas, su estructura y funciones. </w:t>
            </w:r>
          </w:p>
          <w:p w:rsidR="00E74B73" w:rsidRPr="006020CF" w:rsidRDefault="00E74B73" w:rsidP="00E74B73">
            <w:pPr>
              <w:rPr>
                <w:rFonts w:ascii="Arial" w:eastAsia="SimSun" w:hAnsi="Arial" w:cs="Arial"/>
                <w:color w:val="000000" w:themeColor="text1"/>
                <w:sz w:val="16"/>
                <w:szCs w:val="16"/>
                <w:rPrChange w:id="1411" w:author="GerardCastle" w:date="2012-11-07T19:24:00Z">
                  <w:rPr>
                    <w:rFonts w:ascii="Arial" w:eastAsia="SimSun" w:hAnsi="Arial" w:cs="Arial"/>
                    <w:b/>
                    <w:color w:val="000000" w:themeColor="text1"/>
                    <w:sz w:val="16"/>
                    <w:szCs w:val="16"/>
                  </w:rPr>
                </w:rPrChange>
              </w:rPr>
            </w:pPr>
            <w:r w:rsidRPr="006020CF">
              <w:rPr>
                <w:rFonts w:ascii="Arial" w:eastAsia="SimSun" w:hAnsi="Arial" w:cs="Arial"/>
                <w:bCs/>
                <w:color w:val="000000" w:themeColor="text1"/>
                <w:sz w:val="16"/>
                <w:szCs w:val="16"/>
                <w:rPrChange w:id="1412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6"/>
                    <w:szCs w:val="16"/>
                  </w:rPr>
                </w:rPrChange>
              </w:rPr>
              <w:t>Conocimientos que permiten reflexionar y actuar en consecuencia con su disciplina, de acuerdo al perfil de egreso.</w:t>
            </w:r>
            <w:r w:rsidRPr="006020CF">
              <w:rPr>
                <w:rFonts w:ascii="Arial" w:eastAsia="SimSun" w:hAnsi="Arial" w:cs="Arial"/>
                <w:bCs/>
                <w:color w:val="000000" w:themeColor="text1"/>
                <w:sz w:val="16"/>
                <w:szCs w:val="16"/>
                <w:rPrChange w:id="1413" w:author="GerardCastle" w:date="2012-11-07T19:24:00Z">
                  <w:rPr>
                    <w:rFonts w:ascii="Arial" w:eastAsia="SimSun" w:hAnsi="Arial" w:cs="Arial"/>
                    <w:b/>
                    <w:bCs/>
                    <w:color w:val="000000" w:themeColor="text1"/>
                    <w:sz w:val="16"/>
                    <w:szCs w:val="16"/>
                  </w:rPr>
                </w:rPrChange>
              </w:rPr>
              <w:br/>
              <w:t>(</w:t>
            </w:r>
            <w:r w:rsidRPr="006020CF">
              <w:rPr>
                <w:rFonts w:ascii="Arial" w:eastAsia="SimSun" w:hAnsi="Arial" w:cs="Arial"/>
                <w:color w:val="000000" w:themeColor="text1"/>
                <w:sz w:val="16"/>
                <w:szCs w:val="16"/>
                <w:rPrChange w:id="1414" w:author="GerardCastle" w:date="2012-11-07T19:24:00Z">
                  <w:rPr>
                    <w:rFonts w:ascii="Arial" w:eastAsia="SimSun" w:hAnsi="Arial" w:cs="Arial"/>
                    <w:b/>
                    <w:color w:val="000000" w:themeColor="text1"/>
                    <w:sz w:val="16"/>
                    <w:szCs w:val="16"/>
                  </w:rPr>
                </w:rPrChange>
              </w:rPr>
              <w:t>dominio de teorías, métodos, conceptos, procedimientos e información actualizada)</w:t>
            </w:r>
          </w:p>
          <w:p w:rsidR="00947C96" w:rsidRPr="00033E7F" w:rsidRDefault="00E74B73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b/>
                <w:noProof w:val="0"/>
                <w:color w:val="000000" w:themeColor="text1"/>
                <w:sz w:val="16"/>
                <w:szCs w:val="16"/>
              </w:rPr>
            </w:pPr>
            <w:del w:id="1415" w:author="Carmen Larios" w:date="2012-09-26T12:00:00Z">
              <w:r w:rsidRPr="00033E7F" w:rsidDel="00350170">
                <w:rPr>
                  <w:rFonts w:ascii="Arial" w:eastAsia="SimSun" w:hAnsi="Arial" w:cs="Arial"/>
                  <w:b/>
                  <w:color w:val="000000" w:themeColor="text1"/>
                  <w:sz w:val="16"/>
                  <w:szCs w:val="16"/>
                </w:rPr>
                <w:delText>Nota: solo aquellos que se adquieran en esta  asignatura</w:delText>
              </w:r>
            </w:del>
          </w:p>
        </w:tc>
        <w:tc>
          <w:tcPr>
            <w:tcW w:w="176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tcPrChange w:id="1416" w:author="GerardCastle" w:date="2012-11-07T13:43:00Z">
              <w:tcPr>
                <w:tcW w:w="1868" w:type="dxa"/>
                <w:gridSpan w:val="2"/>
                <w:tcBorders>
                  <w:top w:val="single" w:sz="3" w:space="0" w:color="000000"/>
                  <w:left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125C7F" w:rsidRPr="00033E7F" w:rsidRDefault="00125C7F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125C7F" w:rsidRPr="00033E7F" w:rsidRDefault="00125C7F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Estructurar conceptos.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Analizar  e integrar  información.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Identificar estructuras microscópicas.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Observación.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Trabajo en equipo.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Toma de decisiones.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Implementar.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Aplicar conocimientos.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Realizar mapas conceptuales.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Realizar cuadros sinópticos.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Planear y organizar.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Evaluar.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Manejar y utilizar equipo.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Desarrollar habilidades.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Incorporar nuevos conocimientos.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35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tcPrChange w:id="1417" w:author="GerardCastle" w:date="2012-11-07T13:43:00Z">
              <w:tcPr>
                <w:tcW w:w="2357" w:type="dxa"/>
                <w:tcBorders>
                  <w:top w:val="single" w:sz="3" w:space="0" w:color="000000"/>
                  <w:left w:val="single" w:sz="3" w:space="0" w:color="000000"/>
                  <w:right w:val="single" w:sz="3" w:space="0" w:color="000000"/>
                </w:tcBorders>
                <w:shd w:val="clear" w:color="000000" w:fill="FFFFFF"/>
              </w:tcPr>
            </w:tcPrChange>
          </w:tcPr>
          <w:p w:rsidR="00125C7F" w:rsidRPr="00033E7F" w:rsidRDefault="00125C7F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6"/>
                <w:szCs w:val="16"/>
              </w:rPr>
            </w:pPr>
          </w:p>
          <w:p w:rsidR="00125C7F" w:rsidRPr="00033E7F" w:rsidRDefault="00125C7F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6"/>
                <w:szCs w:val="16"/>
              </w:rPr>
            </w:pP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Respeto a la vida.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Tolerancia.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Empatía.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Higiene.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Orden.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Liderazgo.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Disposición.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Compromiso.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Solidaridad.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Reflexión y autocritica.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Conciencia.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Participación.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Honestidad.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Principios.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Puntualidad.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Valores.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Cooperación.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Colaboración.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Equidad.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Aptitud.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Actitud.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color w:val="000000" w:themeColor="text1"/>
                <w:sz w:val="16"/>
                <w:szCs w:val="16"/>
              </w:rPr>
            </w:pPr>
          </w:p>
        </w:tc>
      </w:tr>
    </w:tbl>
    <w:p w:rsidR="00A03360" w:rsidRPr="00033E7F" w:rsidRDefault="00BA7D9A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  <w:color w:val="000000" w:themeColor="text1"/>
        </w:rPr>
      </w:pPr>
      <w:r>
        <w:rPr>
          <w:rFonts w:ascii="Arial" w:hAnsi="Arial" w:cs="Arial"/>
          <w:b/>
          <w:color w:val="000000" w:themeColor="text1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2023745</wp:posOffset>
                </wp:positionH>
                <wp:positionV relativeFrom="paragraph">
                  <wp:posOffset>3810</wp:posOffset>
                </wp:positionV>
                <wp:extent cx="3789680" cy="0"/>
                <wp:effectExtent l="0" t="0" r="20320" b="19050"/>
                <wp:wrapNone/>
                <wp:docPr id="19" name="19 Conector rec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7896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19 Conector recto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35pt,.3pt" to="457.7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" strokecolor="black [3040]">
                <o:lock v:ext="edit" shapetype="f"/>
              </v:line>
            </w:pict>
          </mc:Fallback>
        </mc:AlternateContent>
      </w:r>
    </w:p>
    <w:p w:rsidR="00A03360" w:rsidRDefault="00A03360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A03360" w:rsidRDefault="00A03360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947C96" w:rsidRPr="005F734A" w:rsidRDefault="00947C96" w:rsidP="00E36A9B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i/>
          <w:iCs/>
          <w:noProof w:val="0"/>
          <w:color w:val="808080"/>
        </w:rPr>
      </w:pPr>
      <w:r w:rsidRPr="00125C7F">
        <w:rPr>
          <w:rFonts w:ascii="Arial" w:hAnsi="Arial" w:cs="Arial"/>
          <w:b/>
          <w:bCs/>
          <w:noProof w:val="0"/>
        </w:rPr>
        <w:t>Describa cómo el eje o los ejes transversales contribuyen al desarrollo de la asignatura</w:t>
      </w:r>
      <w:ins w:id="1418" w:author="GerardCastle" w:date="2012-11-07T13:44:00Z">
        <w:r w:rsidR="00C42E77">
          <w:rPr>
            <w:rFonts w:ascii="Arial" w:hAnsi="Arial" w:cs="Arial"/>
            <w:b/>
            <w:bCs/>
            <w:noProof w:val="0"/>
          </w:rPr>
          <w:t>.</w:t>
        </w:r>
      </w:ins>
      <w:del w:id="1419" w:author="GerardCastle" w:date="2012-11-07T13:44:00Z">
        <w:r w:rsidRPr="00125C7F" w:rsidDel="00C42E77">
          <w:rPr>
            <w:rFonts w:ascii="Arial" w:hAnsi="Arial" w:cs="Arial"/>
            <w:b/>
            <w:bCs/>
            <w:noProof w:val="0"/>
          </w:rPr>
          <w:delText xml:space="preserve"> </w:delText>
        </w:r>
      </w:del>
      <w:ins w:id="1420" w:author="Carmen Larios" w:date="2012-09-26T12:00:00Z">
        <w:del w:id="1421" w:author="GerardCastle" w:date="2012-11-07T13:44:00Z">
          <w:r w:rsidR="00350170" w:rsidDel="00C42E77">
            <w:rPr>
              <w:rFonts w:ascii="Arial" w:hAnsi="Arial" w:cs="Arial"/>
              <w:b/>
              <w:bCs/>
              <w:noProof w:val="0"/>
            </w:rPr>
            <w:delText>REVISAR!!</w:delText>
          </w:r>
        </w:del>
      </w:ins>
    </w:p>
    <w:p w:rsidR="00125C7F" w:rsidRPr="00125C7F" w:rsidRDefault="00125C7F" w:rsidP="00125C7F">
      <w:pPr>
        <w:pStyle w:val="Prrafodelista"/>
        <w:autoSpaceDE w:val="0"/>
        <w:autoSpaceDN w:val="0"/>
        <w:adjustRightInd w:val="0"/>
        <w:spacing w:line="240" w:lineRule="auto"/>
        <w:ind w:left="480"/>
        <w:rPr>
          <w:rFonts w:ascii="Arial" w:hAnsi="Arial" w:cs="Arial"/>
          <w:b/>
          <w:bCs/>
          <w:i/>
          <w:iCs/>
          <w:noProof w:val="0"/>
          <w:color w:val="808080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35"/>
        <w:gridCol w:w="4504"/>
      </w:tblGrid>
      <w:tr w:rsidR="00947C96" w:rsidRPr="009D7D0D" w:rsidTr="0072729E">
        <w:trPr>
          <w:trHeight w:val="297"/>
        </w:trPr>
        <w:tc>
          <w:tcPr>
            <w:tcW w:w="5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>Eje (s) transversales</w:t>
            </w:r>
          </w:p>
        </w:tc>
        <w:tc>
          <w:tcPr>
            <w:tcW w:w="4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 xml:space="preserve">Contribución con la  asignatura </w:t>
            </w:r>
          </w:p>
        </w:tc>
      </w:tr>
      <w:tr w:rsidR="00947C96" w:rsidRPr="009D7D0D" w:rsidTr="0072729E">
        <w:trPr>
          <w:trHeight w:val="1"/>
        </w:trPr>
        <w:tc>
          <w:tcPr>
            <w:tcW w:w="5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Formación Humana y Social</w:t>
            </w:r>
          </w:p>
        </w:tc>
        <w:tc>
          <w:tcPr>
            <w:tcW w:w="4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B223CA" w:rsidRDefault="00E74B73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sz w:val="18"/>
                <w:szCs w:val="18"/>
              </w:rPr>
            </w:pPr>
            <w:r w:rsidRPr="00B223CA">
              <w:rPr>
                <w:rFonts w:ascii="Arial" w:eastAsia="SimSun" w:hAnsi="Arial"/>
                <w:bCs/>
                <w:sz w:val="18"/>
                <w:szCs w:val="18"/>
              </w:rPr>
              <w:t>Promoviendo que el estudiante aprenda a discernir , reflexionar, deliberar, argumentar principios que favorezcan la convivencia democrática, plural y responsable, que desarrolle actividades para el análisis, l</w:t>
            </w:r>
            <w:r w:rsidR="00C832D3" w:rsidRPr="00B223CA">
              <w:rPr>
                <w:rFonts w:ascii="Arial" w:eastAsia="SimSun" w:hAnsi="Arial"/>
                <w:bCs/>
                <w:sz w:val="18"/>
                <w:szCs w:val="18"/>
              </w:rPr>
              <w:t>a reflexión y el juicio crítico.</w:t>
            </w:r>
          </w:p>
        </w:tc>
      </w:tr>
      <w:tr w:rsidR="00947C96" w:rsidRPr="009D7D0D" w:rsidTr="0072729E">
        <w:trPr>
          <w:trHeight w:val="1"/>
        </w:trPr>
        <w:tc>
          <w:tcPr>
            <w:tcW w:w="5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 xml:space="preserve">Desarrollo de Habilidades en el uso de las Tecnologías de la Información y la Comunicación </w:t>
            </w:r>
          </w:p>
        </w:tc>
        <w:tc>
          <w:tcPr>
            <w:tcW w:w="4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B223CA" w:rsidRDefault="00E74B73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sz w:val="18"/>
                <w:szCs w:val="18"/>
              </w:rPr>
            </w:pPr>
            <w:r w:rsidRPr="00B223CA">
              <w:rPr>
                <w:rFonts w:ascii="Arial" w:eastAsia="SimSun" w:hAnsi="Arial"/>
                <w:bCs/>
                <w:sz w:val="18"/>
                <w:szCs w:val="18"/>
              </w:rPr>
              <w:t xml:space="preserve">Promoviendo en el estudiante el uso de software especializados para la búsqueda de información, así como para la elaboración y presentación  de trabajos de investigación.  </w:t>
            </w:r>
          </w:p>
        </w:tc>
      </w:tr>
      <w:tr w:rsidR="00947C96" w:rsidRPr="009D7D0D" w:rsidTr="0072729E">
        <w:trPr>
          <w:trHeight w:val="1"/>
        </w:trPr>
        <w:tc>
          <w:tcPr>
            <w:tcW w:w="5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>Desarrollo de Habilidades del Pensamiento Complejo</w:t>
            </w:r>
          </w:p>
        </w:tc>
        <w:tc>
          <w:tcPr>
            <w:tcW w:w="4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B223CA" w:rsidRDefault="00E74B73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sz w:val="18"/>
                <w:szCs w:val="18"/>
              </w:rPr>
            </w:pPr>
            <w:r w:rsidRPr="00B223CA">
              <w:rPr>
                <w:rFonts w:ascii="Arial" w:eastAsia="SimSun" w:hAnsi="Arial"/>
                <w:bCs/>
                <w:sz w:val="18"/>
                <w:szCs w:val="18"/>
              </w:rPr>
              <w:t>Promoviendo la metacognición en el estudiante, así como metodologías  para la solución de problemas, propiciando en él, el  desarrollo de un pensamiento crítico y creativo a partir del pensamiento básico, usando como herramientas el trabajo cooperativo.</w:t>
            </w:r>
          </w:p>
        </w:tc>
      </w:tr>
      <w:tr w:rsidR="00947C96" w:rsidRPr="009D7D0D" w:rsidTr="0072729E">
        <w:trPr>
          <w:trHeight w:val="1"/>
        </w:trPr>
        <w:tc>
          <w:tcPr>
            <w:tcW w:w="5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 xml:space="preserve">Lengua Extranjera </w:t>
            </w:r>
          </w:p>
        </w:tc>
        <w:tc>
          <w:tcPr>
            <w:tcW w:w="4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B223CA" w:rsidRDefault="00E74B73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sz w:val="18"/>
                <w:szCs w:val="18"/>
              </w:rPr>
            </w:pPr>
            <w:r w:rsidRPr="00B223CA">
              <w:rPr>
                <w:rFonts w:ascii="Arial" w:eastAsia="SimSun" w:hAnsi="Arial"/>
                <w:bCs/>
                <w:sz w:val="18"/>
                <w:szCs w:val="18"/>
              </w:rPr>
              <w:t xml:space="preserve">Promoviendo en el estudiante la adquisición, el uso y la aplicación  de una lengua extranjera (ingles), para la traducción de textos veterinarios, así como para la </w:t>
            </w:r>
            <w:r w:rsidRPr="00B223CA">
              <w:rPr>
                <w:rFonts w:ascii="Arial" w:eastAsia="SimSun" w:hAnsi="Arial"/>
                <w:bCs/>
                <w:sz w:val="18"/>
                <w:szCs w:val="18"/>
              </w:rPr>
              <w:lastRenderedPageBreak/>
              <w:t>elaboración y presentación de trabajos de investigación.</w:t>
            </w:r>
          </w:p>
        </w:tc>
      </w:tr>
      <w:tr w:rsidR="00947C96" w:rsidRPr="009D7D0D" w:rsidTr="0072729E">
        <w:trPr>
          <w:trHeight w:val="1"/>
        </w:trPr>
        <w:tc>
          <w:tcPr>
            <w:tcW w:w="5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lastRenderedPageBreak/>
              <w:t>Innovación y Talento Universitario</w:t>
            </w:r>
          </w:p>
        </w:tc>
        <w:tc>
          <w:tcPr>
            <w:tcW w:w="4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B223CA" w:rsidRDefault="00E74B73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sz w:val="18"/>
                <w:szCs w:val="18"/>
              </w:rPr>
            </w:pPr>
            <w:r w:rsidRPr="00B223CA">
              <w:rPr>
                <w:rFonts w:ascii="Arial" w:eastAsia="SimSun" w:hAnsi="Arial"/>
                <w:bCs/>
                <w:sz w:val="18"/>
                <w:szCs w:val="18"/>
              </w:rPr>
              <w:t>Promoviendo en el estudiante el desarrollo de habilidades para la toma de decisiones e identificación de áreas de oportunidad.</w:t>
            </w:r>
          </w:p>
        </w:tc>
      </w:tr>
      <w:tr w:rsidR="00947C96" w:rsidRPr="009D7D0D" w:rsidTr="00C832D3">
        <w:trPr>
          <w:trHeight w:val="509"/>
        </w:trPr>
        <w:tc>
          <w:tcPr>
            <w:tcW w:w="5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B223CA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sz w:val="18"/>
                <w:szCs w:val="18"/>
              </w:rPr>
            </w:pPr>
            <w:r w:rsidRPr="00B223CA">
              <w:rPr>
                <w:rFonts w:ascii="Arial" w:hAnsi="Arial" w:cs="Arial"/>
                <w:noProof w:val="0"/>
                <w:sz w:val="18"/>
                <w:szCs w:val="18"/>
              </w:rPr>
              <w:t xml:space="preserve">Educación para la Investigación </w:t>
            </w:r>
          </w:p>
        </w:tc>
        <w:tc>
          <w:tcPr>
            <w:tcW w:w="45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B223CA" w:rsidRDefault="00E74B73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sz w:val="18"/>
                <w:szCs w:val="18"/>
              </w:rPr>
            </w:pPr>
            <w:r w:rsidRPr="00B223CA">
              <w:rPr>
                <w:rFonts w:ascii="Arial" w:eastAsia="SimSun" w:hAnsi="Arial"/>
                <w:bCs/>
                <w:sz w:val="18"/>
                <w:szCs w:val="18"/>
              </w:rPr>
              <w:t>Promoviendo en el estudiante el desarrollo de habilidades investigativas  para la solución de problemas.</w:t>
            </w:r>
          </w:p>
        </w:tc>
      </w:tr>
    </w:tbl>
    <w:p w:rsidR="00AC01BE" w:rsidRDefault="00AC01BE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125C7F" w:rsidRDefault="00947C96" w:rsidP="00E36A9B">
      <w:pPr>
        <w:pStyle w:val="Prrafodelista"/>
        <w:numPr>
          <w:ilvl w:val="0"/>
          <w:numId w:val="15"/>
        </w:num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i/>
          <w:iCs/>
          <w:noProof w:val="0"/>
          <w:color w:val="808080"/>
        </w:rPr>
      </w:pPr>
      <w:r w:rsidRPr="00125C7F">
        <w:rPr>
          <w:rFonts w:ascii="Arial" w:hAnsi="Arial" w:cs="Arial"/>
          <w:b/>
          <w:bCs/>
          <w:noProof w:val="0"/>
        </w:rPr>
        <w:t>ORIENTACIÓN DIDÁCTICO-PEDAGÓGICA</w:t>
      </w:r>
      <w:r w:rsidRPr="00125C7F">
        <w:rPr>
          <w:rFonts w:ascii="Arial" w:hAnsi="Arial" w:cs="Arial"/>
          <w:noProof w:val="0"/>
        </w:rPr>
        <w:t xml:space="preserve">. </w:t>
      </w:r>
    </w:p>
    <w:p w:rsidR="00125C7F" w:rsidRPr="00125C7F" w:rsidRDefault="00125C7F" w:rsidP="00125C7F">
      <w:pPr>
        <w:pStyle w:val="Prrafodelista"/>
        <w:autoSpaceDE w:val="0"/>
        <w:autoSpaceDN w:val="0"/>
        <w:adjustRightInd w:val="0"/>
        <w:spacing w:line="240" w:lineRule="auto"/>
        <w:ind w:left="480"/>
        <w:rPr>
          <w:rFonts w:ascii="Arial" w:hAnsi="Arial" w:cs="Arial"/>
          <w:b/>
          <w:bCs/>
          <w:i/>
          <w:iCs/>
          <w:noProof w:val="0"/>
          <w:color w:val="808080"/>
        </w:rPr>
      </w:pPr>
    </w:p>
    <w:tbl>
      <w:tblPr>
        <w:tblW w:w="10133" w:type="dxa"/>
        <w:jc w:val="center"/>
        <w:tblLayout w:type="fixed"/>
        <w:tblLook w:val="0000" w:firstRow="0" w:lastRow="0" w:firstColumn="0" w:lastColumn="0" w:noHBand="0" w:noVBand="0"/>
      </w:tblPr>
      <w:tblGrid>
        <w:gridCol w:w="5656"/>
        <w:gridCol w:w="4477"/>
      </w:tblGrid>
      <w:tr w:rsidR="00947C96" w:rsidRPr="009D7D0D" w:rsidTr="00C832D3">
        <w:trPr>
          <w:trHeight w:val="161"/>
          <w:jc w:val="center"/>
        </w:trPr>
        <w:tc>
          <w:tcPr>
            <w:tcW w:w="5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>Estrategias  y  Técnicas de aprendizaje-enseñanza</w:t>
            </w:r>
          </w:p>
        </w:tc>
        <w:tc>
          <w:tcPr>
            <w:tcW w:w="4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>Recursos didácticos</w:t>
            </w:r>
          </w:p>
        </w:tc>
      </w:tr>
      <w:tr w:rsidR="00947C96" w:rsidRPr="00033E7F" w:rsidTr="00C832D3">
        <w:trPr>
          <w:trHeight w:val="340"/>
          <w:jc w:val="center"/>
        </w:trPr>
        <w:tc>
          <w:tcPr>
            <w:tcW w:w="56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5C7F" w:rsidRPr="00033E7F" w:rsidRDefault="00125C7F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</w:rPr>
            </w:pPr>
          </w:p>
          <w:p w:rsidR="00AC01BE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Estrategias de aprendizaje:</w:t>
            </w:r>
          </w:p>
          <w:p w:rsidR="00AC01BE" w:rsidRPr="00033E7F" w:rsidRDefault="00AC01BE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8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Lectura.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8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Indagación digital.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8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Investigación.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8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Trabajo individual.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8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Trabajo en equipo.</w:t>
            </w:r>
          </w:p>
          <w:p w:rsidR="00AC01BE" w:rsidRPr="00033E7F" w:rsidRDefault="00AC01BE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</w:rPr>
            </w:pPr>
          </w:p>
          <w:p w:rsidR="00AC01BE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Estrategias de enseñanza:</w:t>
            </w:r>
          </w:p>
          <w:p w:rsidR="00B223CA" w:rsidRPr="00033E7F" w:rsidRDefault="00B223CA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0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Exposición oral.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0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Prácticas de laboratorio.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0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Organizadores gráficos.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0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Planteamiento de problemas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0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Tareas.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0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Bancos de preguntas.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0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 xml:space="preserve">Cuestionarios.  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24"/>
                <w:szCs w:val="24"/>
              </w:rPr>
            </w:pP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Ambientes de aprendizaje:</w:t>
            </w:r>
          </w:p>
          <w:p w:rsidR="00AC01BE" w:rsidRPr="00033E7F" w:rsidRDefault="00AC01BE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1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Salón de clases.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1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Laboratorio.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1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Biblioteca.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1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Biblioteca digital.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24"/>
                <w:szCs w:val="24"/>
              </w:rPr>
            </w:pP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Actividades y experiencias de aprendizaje:</w:t>
            </w:r>
          </w:p>
          <w:p w:rsidR="0012598B" w:rsidRPr="00033E7F" w:rsidRDefault="0012598B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2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Mapas conceptuales.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2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Cuadros sinópticos.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2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Técnicas grupales.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2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Ilustraciones.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2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Técnicas para la búsqueda,  el análisis y la presentación  de la información.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12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Técnicas para la observación, identificación y descripción de estructuras microscópicas.</w:t>
            </w:r>
          </w:p>
          <w:p w:rsidR="00E74B73" w:rsidRPr="00033E7F" w:rsidRDefault="00E74B73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</w:rPr>
            </w:pPr>
          </w:p>
          <w:p w:rsidR="00AC01BE" w:rsidRPr="00033E7F" w:rsidRDefault="00AC01BE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24"/>
                <w:szCs w:val="24"/>
              </w:rPr>
            </w:pP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24"/>
                <w:szCs w:val="24"/>
                <w:highlight w:val="red"/>
              </w:rPr>
            </w:pP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color w:val="000000" w:themeColor="text1"/>
              </w:rPr>
            </w:pPr>
          </w:p>
        </w:tc>
        <w:tc>
          <w:tcPr>
            <w:tcW w:w="44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66C9A" w:rsidRPr="00033E7F" w:rsidRDefault="00F66C9A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</w:rPr>
            </w:pP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  <w:t>Materiales:</w:t>
            </w:r>
          </w:p>
          <w:p w:rsidR="00AC01BE" w:rsidRPr="00033E7F" w:rsidRDefault="00AC01BE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AC01BE" w:rsidRPr="00033E7F" w:rsidRDefault="00AC01BE" w:rsidP="004623A8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noProof w:val="0"/>
                <w:color w:val="000000" w:themeColor="text1"/>
                <w:sz w:val="18"/>
                <w:szCs w:val="18"/>
              </w:rPr>
            </w:pP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9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Impresos: textos (libros), documentos.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9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Tableros didácticos: pizarrón.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9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Materiales de laboratorio: preparaciones permanentes.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9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Equipo de laboratorio: microscopio óptico.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9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Material visual: imágenes fijas.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9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Imágenes fijas proyectables: diapositivas, acetatos.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9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Pantalla de tv.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9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CPU.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9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Videoproyector.</w:t>
            </w:r>
          </w:p>
          <w:p w:rsidR="00E74B73" w:rsidRPr="00033E7F" w:rsidRDefault="00E74B73" w:rsidP="00E74B73">
            <w:pPr>
              <w:pStyle w:val="Prrafodelista"/>
              <w:numPr>
                <w:ilvl w:val="0"/>
                <w:numId w:val="9"/>
              </w:numPr>
              <w:spacing w:line="240" w:lineRule="auto"/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Proyector de acetatos.</w:t>
            </w:r>
          </w:p>
          <w:p w:rsidR="00AC01BE" w:rsidRPr="00033E7F" w:rsidRDefault="00E74B73" w:rsidP="00C832D3">
            <w:pPr>
              <w:pStyle w:val="Prrafodelista"/>
              <w:numPr>
                <w:ilvl w:val="0"/>
                <w:numId w:val="9"/>
              </w:numPr>
              <w:spacing w:line="240" w:lineRule="auto"/>
              <w:rPr>
                <w:rFonts w:ascii="Arial" w:eastAsia="SimSun" w:hAnsi="Arial" w:cs="Arial"/>
                <w:color w:val="000000" w:themeColor="text1"/>
              </w:rPr>
            </w:pPr>
            <w:r w:rsidRPr="00033E7F">
              <w:rPr>
                <w:rFonts w:ascii="Arial" w:eastAsia="SimSun" w:hAnsi="Arial" w:cs="Arial"/>
                <w:color w:val="000000" w:themeColor="text1"/>
                <w:sz w:val="18"/>
                <w:szCs w:val="18"/>
              </w:rPr>
              <w:t>Proyector de diapositivas</w:t>
            </w:r>
            <w:r w:rsidRPr="00033E7F">
              <w:rPr>
                <w:rFonts w:ascii="Arial" w:eastAsia="SimSun" w:hAnsi="Arial" w:cs="Arial"/>
                <w:color w:val="000000" w:themeColor="text1"/>
              </w:rPr>
              <w:t>.</w:t>
            </w:r>
          </w:p>
          <w:p w:rsidR="00C832D3" w:rsidRPr="00033E7F" w:rsidRDefault="00C832D3" w:rsidP="0012598B">
            <w:pPr>
              <w:pStyle w:val="Prrafodelista"/>
              <w:spacing w:line="240" w:lineRule="auto"/>
              <w:rPr>
                <w:rFonts w:ascii="Arial" w:eastAsia="SimSun" w:hAnsi="Arial" w:cs="Arial"/>
                <w:color w:val="000000" w:themeColor="text1"/>
              </w:rPr>
            </w:pPr>
          </w:p>
          <w:p w:rsidR="0012598B" w:rsidRPr="00033E7F" w:rsidRDefault="00947C96" w:rsidP="0012598B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color w:val="000000" w:themeColor="text1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</w:rPr>
              <w:t xml:space="preserve">- </w:t>
            </w:r>
          </w:p>
          <w:p w:rsidR="00947C96" w:rsidRPr="00033E7F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  <w:color w:val="000000" w:themeColor="text1"/>
              </w:rPr>
            </w:pPr>
          </w:p>
        </w:tc>
      </w:tr>
    </w:tbl>
    <w:p w:rsidR="00947C96" w:rsidRDefault="00947C96" w:rsidP="00947C96"/>
    <w:p w:rsidR="00947C96" w:rsidRPr="005F734A" w:rsidRDefault="00947C96" w:rsidP="00E36A9B">
      <w:pPr>
        <w:pStyle w:val="Prrafodelista"/>
        <w:keepNext/>
        <w:keepLines/>
        <w:numPr>
          <w:ilvl w:val="0"/>
          <w:numId w:val="15"/>
        </w:numPr>
        <w:autoSpaceDE w:val="0"/>
        <w:autoSpaceDN w:val="0"/>
        <w:adjustRightInd w:val="0"/>
        <w:spacing w:before="200" w:line="240" w:lineRule="auto"/>
        <w:rPr>
          <w:rFonts w:ascii="Arial" w:hAnsi="Arial" w:cs="Arial"/>
          <w:b/>
          <w:bCs/>
          <w:i/>
          <w:iCs/>
          <w:noProof w:val="0"/>
          <w:color w:val="808080"/>
        </w:rPr>
      </w:pPr>
      <w:r w:rsidRPr="005F734A">
        <w:rPr>
          <w:rFonts w:ascii="Arial" w:hAnsi="Arial" w:cs="Arial"/>
          <w:b/>
          <w:bCs/>
          <w:noProof w:val="0"/>
        </w:rPr>
        <w:lastRenderedPageBreak/>
        <w:t>CRITERIOS DE EVALUACIÓN</w:t>
      </w:r>
    </w:p>
    <w:p w:rsidR="005F734A" w:rsidRPr="005F734A" w:rsidRDefault="005F734A" w:rsidP="005F734A">
      <w:pPr>
        <w:pStyle w:val="Prrafodelista"/>
        <w:keepNext/>
        <w:keepLines/>
        <w:autoSpaceDE w:val="0"/>
        <w:autoSpaceDN w:val="0"/>
        <w:adjustRightInd w:val="0"/>
        <w:spacing w:before="200" w:line="240" w:lineRule="auto"/>
        <w:ind w:left="480"/>
        <w:rPr>
          <w:rFonts w:ascii="Arial" w:hAnsi="Arial" w:cs="Arial"/>
          <w:b/>
          <w:bCs/>
          <w:i/>
          <w:iCs/>
          <w:noProof w:val="0"/>
          <w:color w:val="808080"/>
          <w:u w:val="dotted"/>
        </w:rPr>
      </w:pPr>
    </w:p>
    <w:tbl>
      <w:tblPr>
        <w:tblW w:w="1011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9"/>
        <w:gridCol w:w="3683"/>
      </w:tblGrid>
      <w:tr w:rsidR="00947C96" w:rsidRPr="009D7D0D" w:rsidTr="00033E7F">
        <w:trPr>
          <w:trHeight w:val="1"/>
          <w:jc w:val="center"/>
        </w:trPr>
        <w:tc>
          <w:tcPr>
            <w:tcW w:w="64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47C96" w:rsidRPr="009D7D0D" w:rsidRDefault="00947C96" w:rsidP="004623A8">
            <w:pPr>
              <w:tabs>
                <w:tab w:val="left" w:pos="4419"/>
                <w:tab w:val="left" w:pos="8838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 xml:space="preserve">Criterios </w:t>
            </w: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jc w:val="center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b/>
                <w:bCs/>
                <w:noProof w:val="0"/>
              </w:rPr>
              <w:t>Porcentaje</w:t>
            </w:r>
          </w:p>
        </w:tc>
      </w:tr>
      <w:tr w:rsidR="00947C96" w:rsidRPr="009D7D0D" w:rsidTr="00033E7F">
        <w:trPr>
          <w:trHeight w:val="1"/>
          <w:jc w:val="center"/>
        </w:trPr>
        <w:tc>
          <w:tcPr>
            <w:tcW w:w="64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033E7F" w:rsidRDefault="00947C96" w:rsidP="004623A8">
            <w:pPr>
              <w:numPr>
                <w:ilvl w:val="0"/>
                <w:numId w:val="4"/>
              </w:numPr>
              <w:tabs>
                <w:tab w:val="left" w:pos="4419"/>
                <w:tab w:val="left" w:pos="8838"/>
              </w:tabs>
              <w:autoSpaceDE w:val="0"/>
              <w:autoSpaceDN w:val="0"/>
              <w:adjustRightInd w:val="0"/>
              <w:spacing w:line="240" w:lineRule="auto"/>
              <w:ind w:left="1080" w:hanging="360"/>
              <w:rPr>
                <w:rFonts w:cs="Calibri"/>
                <w:noProof w:val="0"/>
                <w:color w:val="000000" w:themeColor="text1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</w:rPr>
              <w:t xml:space="preserve">Exámenes </w:t>
            </w: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9D7D0D" w:rsidRDefault="005B3DE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>
              <w:rPr>
                <w:rFonts w:cs="Calibri"/>
                <w:noProof w:val="0"/>
              </w:rPr>
              <w:t>40 por ciento</w:t>
            </w:r>
          </w:p>
        </w:tc>
      </w:tr>
      <w:tr w:rsidR="00947C96" w:rsidRPr="009D7D0D" w:rsidTr="00033E7F">
        <w:trPr>
          <w:trHeight w:val="1"/>
          <w:jc w:val="center"/>
        </w:trPr>
        <w:tc>
          <w:tcPr>
            <w:tcW w:w="64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033E7F" w:rsidRDefault="00947C96" w:rsidP="004623A8">
            <w:pPr>
              <w:numPr>
                <w:ilvl w:val="0"/>
                <w:numId w:val="4"/>
              </w:numPr>
              <w:tabs>
                <w:tab w:val="left" w:pos="4419"/>
                <w:tab w:val="left" w:pos="8838"/>
              </w:tabs>
              <w:autoSpaceDE w:val="0"/>
              <w:autoSpaceDN w:val="0"/>
              <w:adjustRightInd w:val="0"/>
              <w:spacing w:line="240" w:lineRule="auto"/>
              <w:ind w:left="1080" w:hanging="360"/>
              <w:rPr>
                <w:rFonts w:cs="Calibri"/>
                <w:noProof w:val="0"/>
                <w:color w:val="000000" w:themeColor="text1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</w:rPr>
              <w:t>Tareas</w:t>
            </w: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9D7D0D" w:rsidRDefault="005B3DE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>
              <w:rPr>
                <w:rFonts w:cs="Calibri"/>
                <w:noProof w:val="0"/>
              </w:rPr>
              <w:t>10 por ciento</w:t>
            </w:r>
          </w:p>
        </w:tc>
      </w:tr>
      <w:tr w:rsidR="00947C96" w:rsidRPr="009D7D0D" w:rsidTr="00033E7F">
        <w:trPr>
          <w:trHeight w:val="1"/>
          <w:jc w:val="center"/>
        </w:trPr>
        <w:tc>
          <w:tcPr>
            <w:tcW w:w="64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033E7F" w:rsidRDefault="00947C96" w:rsidP="004623A8">
            <w:pPr>
              <w:numPr>
                <w:ilvl w:val="0"/>
                <w:numId w:val="4"/>
              </w:numPr>
              <w:tabs>
                <w:tab w:val="left" w:pos="4419"/>
                <w:tab w:val="left" w:pos="8838"/>
              </w:tabs>
              <w:autoSpaceDE w:val="0"/>
              <w:autoSpaceDN w:val="0"/>
              <w:adjustRightInd w:val="0"/>
              <w:spacing w:line="240" w:lineRule="auto"/>
              <w:ind w:left="1080" w:hanging="360"/>
              <w:rPr>
                <w:rFonts w:cs="Calibri"/>
                <w:noProof w:val="0"/>
                <w:color w:val="000000" w:themeColor="text1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</w:rPr>
              <w:t>Exposiciones</w:t>
            </w: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9D7D0D" w:rsidRDefault="005B3DE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>
              <w:rPr>
                <w:rFonts w:cs="Calibri"/>
                <w:noProof w:val="0"/>
              </w:rPr>
              <w:t>10 por ciento</w:t>
            </w:r>
          </w:p>
        </w:tc>
      </w:tr>
      <w:tr w:rsidR="00947C96" w:rsidRPr="009D7D0D" w:rsidTr="00033E7F">
        <w:trPr>
          <w:trHeight w:val="1"/>
          <w:jc w:val="center"/>
        </w:trPr>
        <w:tc>
          <w:tcPr>
            <w:tcW w:w="64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033E7F" w:rsidRDefault="00947C96" w:rsidP="004623A8">
            <w:pPr>
              <w:numPr>
                <w:ilvl w:val="0"/>
                <w:numId w:val="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line="240" w:lineRule="auto"/>
              <w:ind w:left="1080" w:hanging="360"/>
              <w:rPr>
                <w:rFonts w:cs="Calibri"/>
                <w:noProof w:val="0"/>
                <w:color w:val="000000" w:themeColor="text1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</w:rPr>
              <w:t>Trabajos de investigación y/o de intervención</w:t>
            </w: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9D7D0D" w:rsidRDefault="005B3DE6" w:rsidP="004623A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>
              <w:rPr>
                <w:rFonts w:cs="Calibri"/>
                <w:noProof w:val="0"/>
              </w:rPr>
              <w:t>10 por ciento</w:t>
            </w:r>
          </w:p>
        </w:tc>
      </w:tr>
      <w:tr w:rsidR="00947C96" w:rsidRPr="009D7D0D" w:rsidTr="00033E7F">
        <w:trPr>
          <w:trHeight w:val="1"/>
          <w:jc w:val="center"/>
        </w:trPr>
        <w:tc>
          <w:tcPr>
            <w:tcW w:w="64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033E7F" w:rsidRDefault="00947C96" w:rsidP="004623A8">
            <w:pPr>
              <w:numPr>
                <w:ilvl w:val="0"/>
                <w:numId w:val="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line="240" w:lineRule="auto"/>
              <w:ind w:left="1080" w:hanging="360"/>
              <w:rPr>
                <w:rFonts w:cs="Calibri"/>
                <w:noProof w:val="0"/>
                <w:color w:val="000000" w:themeColor="text1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</w:rPr>
              <w:t>Prácticas de laboratorio</w:t>
            </w: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9D7D0D" w:rsidRDefault="00947C96" w:rsidP="005B3D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>
              <w:rPr>
                <w:rFonts w:cs="Calibri"/>
                <w:noProof w:val="0"/>
              </w:rPr>
              <w:t>20</w:t>
            </w:r>
            <w:r w:rsidR="005B3DE6">
              <w:rPr>
                <w:rFonts w:cs="Calibri"/>
                <w:noProof w:val="0"/>
              </w:rPr>
              <w:t xml:space="preserve"> por ciento</w:t>
            </w:r>
          </w:p>
        </w:tc>
      </w:tr>
      <w:tr w:rsidR="00947C96" w:rsidRPr="009D7D0D" w:rsidTr="00033E7F">
        <w:trPr>
          <w:trHeight w:val="1"/>
          <w:jc w:val="center"/>
        </w:trPr>
        <w:tc>
          <w:tcPr>
            <w:tcW w:w="64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033E7F" w:rsidRDefault="00947C96" w:rsidP="004623A8">
            <w:pPr>
              <w:numPr>
                <w:ilvl w:val="0"/>
                <w:numId w:val="4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line="240" w:lineRule="auto"/>
              <w:ind w:left="1080" w:hanging="360"/>
              <w:rPr>
                <w:rFonts w:cs="Calibri"/>
                <w:noProof w:val="0"/>
                <w:color w:val="000000" w:themeColor="text1"/>
              </w:rPr>
            </w:pPr>
            <w:r w:rsidRPr="00033E7F">
              <w:rPr>
                <w:rFonts w:ascii="Arial" w:hAnsi="Arial" w:cs="Arial"/>
                <w:noProof w:val="0"/>
                <w:color w:val="000000" w:themeColor="text1"/>
              </w:rPr>
              <w:t>Mapas conceptuales</w:t>
            </w: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9D7D0D" w:rsidRDefault="005B3DE6" w:rsidP="005B3DE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noProof w:val="0"/>
              </w:rPr>
            </w:pPr>
            <w:r>
              <w:rPr>
                <w:rFonts w:cs="Calibri"/>
                <w:noProof w:val="0"/>
              </w:rPr>
              <w:t>10 por ciento</w:t>
            </w:r>
          </w:p>
        </w:tc>
      </w:tr>
      <w:tr w:rsidR="00947C96" w:rsidRPr="009D7D0D" w:rsidTr="00033E7F">
        <w:trPr>
          <w:trHeight w:val="1"/>
          <w:jc w:val="center"/>
        </w:trPr>
        <w:tc>
          <w:tcPr>
            <w:tcW w:w="64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>Total</w:t>
            </w:r>
          </w:p>
        </w:tc>
        <w:tc>
          <w:tcPr>
            <w:tcW w:w="36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47C96" w:rsidRPr="009D7D0D" w:rsidRDefault="00947C96" w:rsidP="004623A8">
            <w:pPr>
              <w:tabs>
                <w:tab w:val="left" w:pos="1195"/>
              </w:tabs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ab/>
              <w:t>100%</w:t>
            </w:r>
          </w:p>
        </w:tc>
      </w:tr>
    </w:tbl>
    <w:p w:rsidR="00947C96" w:rsidRDefault="00947C96" w:rsidP="00947C96">
      <w:pPr>
        <w:autoSpaceDE w:val="0"/>
        <w:autoSpaceDN w:val="0"/>
        <w:adjustRightInd w:val="0"/>
        <w:rPr>
          <w:rFonts w:ascii="Arial" w:hAnsi="Arial" w:cs="Arial"/>
          <w:b/>
          <w:bCs/>
          <w:noProof w:val="0"/>
          <w:sz w:val="20"/>
          <w:szCs w:val="20"/>
        </w:rPr>
      </w:pPr>
    </w:p>
    <w:p w:rsidR="005F734A" w:rsidRDefault="005F734A" w:rsidP="00947C96">
      <w:pPr>
        <w:autoSpaceDE w:val="0"/>
        <w:autoSpaceDN w:val="0"/>
        <w:adjustRightInd w:val="0"/>
        <w:rPr>
          <w:rFonts w:ascii="Arial" w:hAnsi="Arial" w:cs="Arial"/>
          <w:b/>
          <w:bCs/>
          <w:noProof w:val="0"/>
          <w:sz w:val="20"/>
          <w:szCs w:val="20"/>
        </w:rPr>
      </w:pPr>
    </w:p>
    <w:p w:rsidR="005F734A" w:rsidRDefault="005F734A" w:rsidP="00947C96">
      <w:pPr>
        <w:autoSpaceDE w:val="0"/>
        <w:autoSpaceDN w:val="0"/>
        <w:adjustRightInd w:val="0"/>
        <w:rPr>
          <w:rFonts w:ascii="Arial" w:hAnsi="Arial" w:cs="Arial"/>
          <w:noProof w:val="0"/>
        </w:rPr>
      </w:pPr>
    </w:p>
    <w:p w:rsidR="00947C96" w:rsidRDefault="00947C96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  <w:color w:val="808080"/>
        </w:rPr>
      </w:pPr>
      <w:r>
        <w:rPr>
          <w:rFonts w:ascii="Arial" w:hAnsi="Arial" w:cs="Arial"/>
          <w:b/>
          <w:bCs/>
          <w:noProof w:val="0"/>
        </w:rPr>
        <w:t xml:space="preserve">12. REQUISITOS DE ACREDITACIÓN </w:t>
      </w:r>
      <w:del w:id="1422" w:author="Carmen Larios" w:date="2012-09-26T12:00:00Z">
        <w:r w:rsidDel="00350170">
          <w:rPr>
            <w:rFonts w:ascii="Arial" w:hAnsi="Arial" w:cs="Arial"/>
            <w:b/>
            <w:bCs/>
            <w:i/>
            <w:iCs/>
            <w:noProof w:val="0"/>
            <w:color w:val="808080"/>
          </w:rPr>
          <w:delText>(Reglamento de procedimientos de requisitos para la  admisión, permanencia y egreso de los alumnos de la BUAP</w:delText>
        </w:r>
        <w:r w:rsidDel="00350170">
          <w:rPr>
            <w:rFonts w:ascii="Arial" w:hAnsi="Arial" w:cs="Arial"/>
            <w:b/>
            <w:bCs/>
            <w:noProof w:val="0"/>
            <w:color w:val="808080"/>
          </w:rPr>
          <w:delText>)</w:delText>
        </w:r>
      </w:del>
    </w:p>
    <w:p w:rsidR="00947C96" w:rsidRDefault="00947C96" w:rsidP="00947C96">
      <w:pPr>
        <w:autoSpaceDE w:val="0"/>
        <w:autoSpaceDN w:val="0"/>
        <w:adjustRightInd w:val="0"/>
        <w:spacing w:line="240" w:lineRule="auto"/>
        <w:rPr>
          <w:rFonts w:ascii="Arial" w:hAnsi="Arial" w:cs="Arial"/>
          <w:noProof w:val="0"/>
          <w:color w:val="80808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2"/>
      </w:tblGrid>
      <w:tr w:rsidR="00947C96" w:rsidRPr="009D7D0D" w:rsidTr="004623A8">
        <w:trPr>
          <w:trHeight w:val="1"/>
        </w:trPr>
        <w:tc>
          <w:tcPr>
            <w:tcW w:w="10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>Estar inscrito como alumno en la Unidad Académica en la BUAP</w:t>
            </w:r>
          </w:p>
        </w:tc>
      </w:tr>
      <w:tr w:rsidR="00947C96" w:rsidRPr="009D7D0D" w:rsidTr="004623A8">
        <w:trPr>
          <w:trHeight w:val="1"/>
        </w:trPr>
        <w:tc>
          <w:tcPr>
            <w:tcW w:w="10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>Asistir como mínimo al 80% de las sesiones</w:t>
            </w:r>
          </w:p>
        </w:tc>
      </w:tr>
      <w:tr w:rsidR="00947C96" w:rsidRPr="009D7D0D" w:rsidTr="004623A8">
        <w:trPr>
          <w:trHeight w:val="144"/>
        </w:trPr>
        <w:tc>
          <w:tcPr>
            <w:tcW w:w="10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>La calificación mínima para considerar un curso acreditado será de 6</w:t>
            </w:r>
          </w:p>
        </w:tc>
      </w:tr>
      <w:tr w:rsidR="00947C96" w:rsidRPr="009D7D0D" w:rsidTr="004623A8">
        <w:trPr>
          <w:trHeight w:val="1"/>
        </w:trPr>
        <w:tc>
          <w:tcPr>
            <w:tcW w:w="10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47C96" w:rsidRPr="009D7D0D" w:rsidRDefault="00947C96" w:rsidP="004623A8">
            <w:pPr>
              <w:autoSpaceDE w:val="0"/>
              <w:autoSpaceDN w:val="0"/>
              <w:adjustRightInd w:val="0"/>
              <w:spacing w:after="120" w:line="240" w:lineRule="auto"/>
              <w:rPr>
                <w:rFonts w:cs="Calibri"/>
                <w:noProof w:val="0"/>
              </w:rPr>
            </w:pPr>
            <w:r w:rsidRPr="009D7D0D">
              <w:rPr>
                <w:rFonts w:ascii="Arial" w:hAnsi="Arial" w:cs="Arial"/>
                <w:noProof w:val="0"/>
              </w:rPr>
              <w:t>Cumplir con las actividades académicas y cargas de estudio asignadas que señale el PE</w:t>
            </w:r>
          </w:p>
        </w:tc>
      </w:tr>
    </w:tbl>
    <w:p w:rsidR="00947C96" w:rsidRDefault="00947C96" w:rsidP="00947C9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noProof w:val="0"/>
          <w:sz w:val="24"/>
          <w:szCs w:val="24"/>
        </w:rPr>
      </w:pPr>
    </w:p>
    <w:p w:rsidR="00947C96" w:rsidRDefault="00947C96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</w:rPr>
      </w:pPr>
    </w:p>
    <w:p w:rsidR="00947C96" w:rsidRDefault="00947C96" w:rsidP="00947C96">
      <w:pPr>
        <w:tabs>
          <w:tab w:val="left" w:pos="945"/>
        </w:tabs>
        <w:autoSpaceDE w:val="0"/>
        <w:autoSpaceDN w:val="0"/>
        <w:adjustRightInd w:val="0"/>
        <w:spacing w:line="240" w:lineRule="auto"/>
        <w:rPr>
          <w:rFonts w:ascii="Arial" w:hAnsi="Arial" w:cs="Arial"/>
          <w:b/>
          <w:bCs/>
          <w:noProof w:val="0"/>
          <w:sz w:val="24"/>
          <w:szCs w:val="24"/>
        </w:rPr>
      </w:pPr>
    </w:p>
    <w:p w:rsidR="00947C96" w:rsidRPr="00017E5F" w:rsidRDefault="00350170" w:rsidP="00947C96">
      <w:ins w:id="1423" w:author="Carmen Larios" w:date="2012-09-26T12:00:00Z">
        <w:r>
          <w:t>BORRO LO DEL ACTA!!!.</w:t>
        </w:r>
      </w:ins>
      <w:ins w:id="1424" w:author="PaoH" w:date="2012-10-05T15:07:00Z">
        <w:r w:rsidR="00BF2C99">
          <w:t xml:space="preserve"> Dejar el punto 13 que es anexar el acta </w:t>
        </w:r>
      </w:ins>
    </w:p>
    <w:p w:rsidR="00947C96" w:rsidRPr="00947C96" w:rsidRDefault="00947C96" w:rsidP="00947C96"/>
    <w:sectPr w:rsidR="00947C96" w:rsidRPr="00947C96" w:rsidSect="0036599F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33" w:author="Carmen Larios" w:date="2012-09-26T11:57:00Z" w:initials="CL">
    <w:p w:rsidR="005D53C0" w:rsidRDefault="005D53C0">
      <w:pPr>
        <w:pStyle w:val="Textocomentario"/>
      </w:pPr>
      <w:r>
        <w:rPr>
          <w:rStyle w:val="Refdecomentario"/>
        </w:rPr>
        <w:annotationRef/>
      </w:r>
      <w:r>
        <w:t>BORRAR DE ESTE APARTADO, RETOMARLOS EN EL CONTENIDO TEMATICO.</w:t>
      </w:r>
    </w:p>
  </w:comment>
  <w:comment w:id="1393" w:author="PaoH" w:date="2012-10-05T15:07:00Z" w:initials="P">
    <w:p w:rsidR="005D53C0" w:rsidRDefault="005D53C0">
      <w:pPr>
        <w:pStyle w:val="Textocomentario"/>
      </w:pPr>
      <w:r>
        <w:rPr>
          <w:rStyle w:val="Refdecomentario"/>
        </w:rPr>
        <w:annotationRef/>
      </w:r>
      <w:r>
        <w:rPr>
          <w:rStyle w:val="Refdecomentario"/>
        </w:rPr>
        <w:t>Eliminar todo en parrafo y solo dejar el nombre de la asignatura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0A3" w:rsidRDefault="00C640A3" w:rsidP="00947C96">
      <w:pPr>
        <w:spacing w:line="240" w:lineRule="auto"/>
      </w:pPr>
      <w:r>
        <w:separator/>
      </w:r>
    </w:p>
  </w:endnote>
  <w:endnote w:type="continuationSeparator" w:id="0">
    <w:p w:rsidR="00C640A3" w:rsidRDefault="00C640A3" w:rsidP="00947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3C0" w:rsidRDefault="005D53C0" w:rsidP="00947C96">
    <w:pPr>
      <w:pStyle w:val="Piedepgina"/>
      <w:pBdr>
        <w:top w:val="single" w:sz="4" w:space="1" w:color="A5A5A5"/>
      </w:pBdr>
      <w:jc w:val="right"/>
      <w:rPr>
        <w:color w:val="7F7F7F"/>
      </w:rPr>
    </w:pPr>
    <w:r>
      <w:rPr>
        <w:lang w:eastAsia="es-MX"/>
      </w:rPr>
      <mc:AlternateContent>
        <mc:Choice Requires="wpg"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7139305</wp:posOffset>
              </wp:positionH>
              <wp:positionV relativeFrom="page">
                <wp:posOffset>8333105</wp:posOffset>
              </wp:positionV>
              <wp:extent cx="564515" cy="615950"/>
              <wp:effectExtent l="0" t="0" r="6985" b="0"/>
              <wp:wrapNone/>
              <wp:docPr id="4" name="Gru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4515" cy="615950"/>
                        <a:chOff x="10717" y="13296"/>
                        <a:chExt cx="1162" cy="970"/>
                      </a:xfrm>
                    </wpg:grpSpPr>
                    <wpg:grpSp>
                      <wpg:cNvPr id="5" name="Group 5"/>
                      <wpg:cNvGrpSpPr>
                        <a:grpSpLocks noChangeAspect="1"/>
                      </wpg:cNvGrpSpPr>
                      <wpg:grpSpPr bwMode="auto">
                        <a:xfrm>
                          <a:off x="10717" y="13815"/>
                          <a:ext cx="1162" cy="451"/>
                          <a:chOff x="-6" y="3399"/>
                          <a:chExt cx="12197" cy="4253"/>
                        </a:xfrm>
                      </wpg:grpSpPr>
                      <wpg:grpSp>
                        <wpg:cNvPr id="6" name="Group 6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7" name="Freeform 7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8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9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000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6" name="Text Box 16"/>
                      <wps:cNvSpPr txBox="1">
                        <a:spLocks noChangeArrowheads="1"/>
                      </wps:cNvSpPr>
                      <wps:spPr bwMode="auto">
                        <a:xfrm>
                          <a:off x="10821" y="13296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53C0" w:rsidRPr="00A361EF" w:rsidRDefault="005D53C0" w:rsidP="00947C96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8E3A09" w:rsidRPr="008E3A09">
                              <w:rPr>
                                <w:color w:val="4F81BD"/>
                              </w:rPr>
                              <w:t>13</w:t>
                            </w:r>
                            <w:r>
                              <w:rPr>
                                <w:color w:val="4F81BD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o 4" o:spid="_x0000_s1026" style="position:absolute;left:0;text-align:left;margin-left:562.15pt;margin-top:656.15pt;width:44.45pt;height:48.5pt;z-index:251663360;mso-position-horizontal-relative:page;mso-position-vertical-relative:page" coordorigin="10717,13296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" o:allowincell="f">
              <v:group id="Group 5" o:spid="_x0000_s1027" style="position:absolute;left:10717;top:13815;width:1162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o:lock v:ext="edit" aspectratio="t"/>
                <v:group id="Group 6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o:lock v:ext="edit" aspectratio="t"/>
                  <v:shape id="Freeform 7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L09cEA&#10;AADaAAAADwAAAGRycy9kb3ducmV2LnhtbESP3WoCMRSE7wt9h3AKvatZC7WyGkWEgmIv6s8DHDbH&#10;3cXkZEmOur69KQheDjPzDTOd996pC8XUBjYwHBSgiKtgW64NHPY/H2NQSZAtusBk4EYJ5rPXlymW&#10;Nlx5S5ed1CpDOJVooBHpSq1T1ZDHNAgdcfaOIXqULGOtbcRrhnunP4tipD22nBca7GjZUHXanb0B&#10;cRveVuP11+ZcDN3vX7TtaCnGvL/1iwkooV6e4Ud7ZQ18w/+VfAP0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S9PXBAAAA2gAAAA8AAAAAAAAAAAAAAAAAmAIAAGRycy9kb3du&#10;cmV2LnhtbFBLBQYAAAAABAAEAPUAAACGAw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8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wzY8EA&#10;AADaAAAADwAAAGRycy9kb3ducmV2LnhtbERPy2oCMRTdF/oP4Ra6Ec1USytTo4hYtCuf0O1lcp2M&#10;ndyMSdSpX98shC4P5z2atLYWF/KhcqzgpZeBIC6crrhUsN99docgQkTWWDsmBb8UYDJ+fBhhrt2V&#10;N3TZxlKkEA45KjAxNrmUoTBkMfRcQ5y4g/MWY4K+lNrjNYXbWvaz7E1arDg1GGxoZqj42Z6tgvVt&#10;46eD5uRvaF7L1fHru/M+Xyj1/NROP0BEauO/+O5eagVpa7qSboA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MM2PBAAAA2gAAAA8AAAAAAAAAAAAAAAAAmAIAAGRycy9kb3du&#10;cmV2LnhtbFBLBQYAAAAABAAEAPUAAACGAwAAAAA=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9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WoD8MA&#10;AADaAAAADwAAAGRycy9kb3ducmV2LnhtbESPW2sCMRSE3wv+h3CEvtWsoVRdzYqtlBbxxdv7YXPc&#10;i5uTZZPq+u9NodDHYWa+YRbL3jbiSp2vHGsYjxIQxLkzFRcajofPlykIH5ANNo5Jw508LLPB0wJT&#10;4268o+s+FCJC2KeooQyhTaX0eUkW/ci1xNE7u85iiLIrpOnwFuG2kSpJ3qTFiuNCiS19lJRf9j9W&#10;w+Swfl2vzEa9f3GoVX5S9WmrtH4e9qs5iEB9+A//tb+Nhhn8Xok3QG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WoD8MAAADaAAAADwAAAAAAAAAAAAAAAACYAgAAZHJzL2Rv&#10;d25yZXYueG1sUEsFBgAAAAAEAAQA9QAAAIgD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10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sX8cQA&#10;AADbAAAADwAAAGRycy9kb3ducmV2LnhtbESPQW/CMAyF70j7D5EncYNkQxpTR0BTpcEOu9Cyu9V4&#10;bbXGqZqsFH79fEDiZus9v/d5s5t8p0YaYhvYwtPSgCKugmu5tnAqPxavoGJCdtgFJgsXirDbPsw2&#10;mLlw5iONRaqVhHDM0EKTUp9pHauGPMZl6IlF+wmDxyTrUGs34FnCfaefjXnRHluWhgZ7yhuqfos/&#10;b+E45qvvfWnoUrp1d1h/FeZ6za2dP07vb6ASTeluvl1/OsEXevlFBt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7F/HEAAAA2wAAAA8AAAAAAAAAAAAAAAAAmAIAAGRycy9k&#10;b3ducmV2LnhtbFBLBQYAAAAABAAEAPUAAACJAwAAAAA=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11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ADocIA&#10;AADbAAAADwAAAGRycy9kb3ducmV2LnhtbERPTWsCMRC9C/0PYQq91axCi2yNIkXFS6GuRdrb7GbM&#10;Lt1MliTq1l9vhIK3ebzPmc5724oT+dA4VjAaZiCIK6cbNgq+dqvnCYgQkTW2jknBHwWYzx4GU8y1&#10;O/OWTkU0IoVwyFFBHWOXSxmqmiyGoeuIE3dw3mJM0BupPZ5TuG3lOMtepcWGU0ONHb3XVP0WR6tg&#10;Lz9fiu+t+XDlT5mVfrlvzWWt1NNjv3gDEamPd/G/e6PT/BHcfkkH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cAOhwgAAANsAAAAPAAAAAAAAAAAAAAAAAJgCAABkcnMvZG93&#10;bnJldi54bWxQSwUGAAAAAAQABAD1AAAAhwMAAAAA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12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adnMIA&#10;AADbAAAADwAAAGRycy9kb3ducmV2LnhtbERPTWvCQBC9F/wPywheim70UEJ0FTFYPBRqo+B1zI5J&#10;MDsbdrcm/vtuodDbPN7nrDaDacWDnG8sK5jPEhDEpdUNVwrOp/00BeEDssbWMil4kofNevSywkzb&#10;nr/oUYRKxBD2GSqoQ+gyKX1Zk0E/sx1x5G7WGQwRukpqh30MN61cJMmbNNhwbKixo11N5b34NgqK&#10;/FK8Pv3xM8/TY/d+dR8706dKTcbDdgki0BD+xX/ug47zF/D7Szx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Rp2cwgAAANsAAAAPAAAAAAAAAAAAAAAAAJgCAABkcnMvZG93&#10;bnJldi54bWxQSwUGAAAAAAQABAD1AAAAhwM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13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wUSMAA&#10;AADbAAAADwAAAGRycy9kb3ducmV2LnhtbERPTWvDMAy9D/YfjAa9rU4TGCWrW7pB2XpMuvUsYi0O&#10;jeUkdpP039eDwW56vE9tdrNtxUiDbxwrWC0TEMSV0w3XCr5Oh+c1CB+QNbaOScGNPOy2jw8bzLWb&#10;uKCxDLWIIexzVGBC6HIpfWXIol+6jjhyP26wGCIcaqkHnGK4bWWaJC/SYsOxwWBH74aqS3m1Cr6n&#10;QurQ9sfzR7lKs+b8lla9UWrxNO9fQQSaw7/4z/2p4/wMfn+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gwUSMAAAADbAAAADwAAAAAAAAAAAAAAAACYAgAAZHJzL2Rvd25y&#10;ZXYueG1sUEsFBgAAAAAEAAQA9QAAAIUD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14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kQqcIA&#10;AADbAAAADwAAAGRycy9kb3ducmV2LnhtbERPS2vCQBC+F/wPywi91U2jlJC6SpUKvRU1IN6G7JiE&#10;Zmfj7jaPf98tFHqbj+856+1oWtGT841lBc+LBARxaXXDlYLifHjKQPiArLG1TAom8rDdzB7WmGs7&#10;8JH6U6hEDGGfo4I6hC6X0pc1GfQL2xFH7madwRChq6R2OMRw08o0SV6kwYZjQ40d7Wsqv07fRsHS&#10;fabvx8vdo71l+2LXT6trNyn1OB/fXkEEGsO/+M/9oeP8Ffz+Eg+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CRCpwgAAANsAAAAPAAAAAAAAAAAAAAAAAJgCAABkcnMvZG93&#10;bnJldi54bWxQSwUGAAAAAAQABAD1AAAAhwM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15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X2rMMA&#10;AADbAAAADwAAAGRycy9kb3ducmV2LnhtbERPTWsCMRC9F/ofwhS81WwVa1mNIosWQQ+tWrxON9Nk&#10;6WaybNJ1/femUOhtHu9z5sve1aKjNlSeFTwNMxDEpdcVGwWn4+bxBUSIyBprz6TgSgGWi/u7Oeba&#10;X/idukM0IoVwyFGBjbHJpQylJYdh6BvixH351mFMsDVSt3hJ4a6Woyx7lg4rTg0WGyosld+HH6fg&#10;9W1SjE133jY7X9mP/fRkPou1UoOHfjUDEamP/+I/91an+RP4/SUd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X2rMMAAADbAAAADwAAAAAAAAAAAAAAAACYAgAAZHJzL2Rv&#10;d25yZXYueG1sUEsFBgAAAAAEAAQA9QAAAIgD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38" type="#_x0000_t202" style="position:absolute;left:10821;top:13296;width:1058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MeGb8A&#10;AADbAAAADwAAAGRycy9kb3ducmV2LnhtbERPzYrCMBC+C75DGMGbpnoQ6RplFRQPeljdBxia2aa7&#10;zaQk0bY+vVkQvM3H9zurTWdrcScfKscKZtMMBHHhdMWlgu/rfrIEESKyxtoxKegpwGY9HKww167l&#10;L7pfYilSCIccFZgYm1zKUBiyGKauIU7cj/MWY4K+lNpjm8JtLedZtpAWK04NBhvaGSr+LjerwD5m&#10;D39CtL+Hfo5t05vD+bRVajzqPj9AROriW/xyH3Wav4D/X9IB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4x4ZvwAAANsAAAAPAAAAAAAAAAAAAAAAAJgCAABkcnMvZG93bnJl&#10;di54bWxQSwUGAAAAAAQABAD1AAAAhAMAAAAA&#10;" filled="f" stroked="f">
                <v:textbox inset=",0,,0">
                  <w:txbxContent>
                    <w:p w:rsidR="005D53C0" w:rsidRPr="00A361EF" w:rsidRDefault="005D53C0" w:rsidP="00947C96">
                      <w:pPr>
                        <w:jc w:val="center"/>
                        <w:rPr>
                          <w:color w:val="4F81BD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8E3A09" w:rsidRPr="008E3A09">
                        <w:rPr>
                          <w:color w:val="4F81BD"/>
                        </w:rPr>
                        <w:t>13</w:t>
                      </w:r>
                      <w:r>
                        <w:rPr>
                          <w:color w:val="4F81BD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color w:val="7F7F7F"/>
      </w:rPr>
      <w:t>Biología celular veterinaria</w:t>
    </w:r>
  </w:p>
  <w:p w:rsidR="005D53C0" w:rsidRPr="000D5D9F" w:rsidRDefault="005D53C0" w:rsidP="00947C96">
    <w:pPr>
      <w:pStyle w:val="Piedepgina"/>
    </w:pPr>
  </w:p>
  <w:p w:rsidR="005D53C0" w:rsidRDefault="005D53C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0A3" w:rsidRDefault="00C640A3" w:rsidP="00947C96">
      <w:pPr>
        <w:spacing w:line="240" w:lineRule="auto"/>
      </w:pPr>
      <w:r>
        <w:separator/>
      </w:r>
    </w:p>
  </w:footnote>
  <w:footnote w:type="continuationSeparator" w:id="0">
    <w:p w:rsidR="00C640A3" w:rsidRDefault="00C640A3" w:rsidP="00947C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3C0" w:rsidRPr="00875D0F" w:rsidRDefault="005D53C0" w:rsidP="00947C96">
    <w:pPr>
      <w:pStyle w:val="Encabezado"/>
      <w:rPr>
        <w:b/>
        <w:bCs/>
        <w:color w:val="000080"/>
        <w:sz w:val="28"/>
        <w:szCs w:val="28"/>
      </w:rPr>
    </w:pPr>
    <w:r>
      <w:rPr>
        <w:lang w:eastAsia="es-MX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5448935</wp:posOffset>
          </wp:positionH>
          <wp:positionV relativeFrom="paragraph">
            <wp:posOffset>178435</wp:posOffset>
          </wp:positionV>
          <wp:extent cx="942975" cy="495300"/>
          <wp:effectExtent l="0" t="0" r="9525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lang w:eastAsia="es-MX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4806950</wp:posOffset>
          </wp:positionH>
          <wp:positionV relativeFrom="paragraph">
            <wp:posOffset>-2540</wp:posOffset>
          </wp:positionV>
          <wp:extent cx="685165" cy="742950"/>
          <wp:effectExtent l="0" t="0" r="63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16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4352925</wp:posOffset>
          </wp:positionH>
          <wp:positionV relativeFrom="paragraph">
            <wp:posOffset>-48895</wp:posOffset>
          </wp:positionV>
          <wp:extent cx="523875" cy="790575"/>
          <wp:effectExtent l="0" t="0" r="9525" b="9525"/>
          <wp:wrapSquare wrapText="bothSides"/>
          <wp:docPr id="3" name="Imagen 3" descr="bu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buap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875D0F">
      <w:rPr>
        <w:b/>
        <w:bCs/>
        <w:color w:val="000080"/>
        <w:sz w:val="28"/>
        <w:szCs w:val="28"/>
      </w:rPr>
      <w:t xml:space="preserve">Benemérita Universidad Autónoma de Puebla                               </w:t>
    </w:r>
  </w:p>
  <w:p w:rsidR="005D53C0" w:rsidRPr="00875D0F" w:rsidRDefault="005D53C0" w:rsidP="00947C96">
    <w:pPr>
      <w:pStyle w:val="Encabezado"/>
      <w:rPr>
        <w:rFonts w:cs="Arial"/>
        <w:b/>
        <w:bCs/>
        <w:i/>
        <w:color w:val="000080"/>
        <w:sz w:val="28"/>
        <w:szCs w:val="28"/>
      </w:rPr>
    </w:pPr>
    <w:r w:rsidRPr="00875D0F">
      <w:rPr>
        <w:rFonts w:cs="Arial"/>
        <w:b/>
        <w:i/>
        <w:color w:val="000080"/>
        <w:sz w:val="28"/>
        <w:szCs w:val="28"/>
      </w:rPr>
      <w:t>Vicerrectoría de Docencia</w:t>
    </w:r>
    <w:r w:rsidRPr="00875D0F">
      <w:rPr>
        <w:rFonts w:cs="Arial"/>
        <w:b/>
        <w:i/>
        <w:color w:val="000080"/>
        <w:sz w:val="28"/>
        <w:szCs w:val="28"/>
      </w:rPr>
      <w:tab/>
    </w:r>
    <w:r w:rsidRPr="00875D0F">
      <w:rPr>
        <w:rFonts w:cs="Arial"/>
        <w:b/>
        <w:i/>
        <w:color w:val="000080"/>
        <w:sz w:val="28"/>
        <w:szCs w:val="28"/>
      </w:rPr>
      <w:tab/>
    </w:r>
  </w:p>
  <w:p w:rsidR="005D53C0" w:rsidRPr="00875D0F" w:rsidRDefault="005D53C0" w:rsidP="00947C96">
    <w:pPr>
      <w:pStyle w:val="Encabezado"/>
      <w:rPr>
        <w:rFonts w:cs="Arial"/>
        <w:b/>
        <w:bCs/>
        <w:i/>
        <w:color w:val="000080"/>
        <w:sz w:val="28"/>
        <w:szCs w:val="28"/>
      </w:rPr>
    </w:pPr>
    <w:r w:rsidRPr="00875D0F">
      <w:rPr>
        <w:rFonts w:cs="Arial"/>
        <w:b/>
        <w:i/>
        <w:color w:val="000080"/>
        <w:sz w:val="28"/>
        <w:szCs w:val="28"/>
      </w:rPr>
      <w:t xml:space="preserve">Dirección General de Educación Superior   </w:t>
    </w:r>
  </w:p>
  <w:p w:rsidR="005D53C0" w:rsidRPr="00875D0F" w:rsidRDefault="005D53C0" w:rsidP="00947C96">
    <w:pPr>
      <w:pStyle w:val="Encabezado"/>
      <w:rPr>
        <w:color w:val="C0C0C0"/>
        <w:sz w:val="24"/>
        <w:szCs w:val="24"/>
      </w:rPr>
    </w:pPr>
    <w:r w:rsidRPr="00875D0F">
      <w:rPr>
        <w:rFonts w:cs="Arial"/>
        <w:b/>
        <w:bCs/>
        <w:color w:val="000080"/>
        <w:sz w:val="28"/>
        <w:szCs w:val="28"/>
      </w:rPr>
      <w:t>Facultad de</w:t>
    </w:r>
    <w:r>
      <w:rPr>
        <w:b/>
        <w:bCs/>
        <w:color w:val="000080"/>
        <w:sz w:val="28"/>
        <w:szCs w:val="28"/>
      </w:rPr>
      <w:t>Medicina Veterinaria y Zootecnia</w:t>
    </w:r>
  </w:p>
  <w:p w:rsidR="005D53C0" w:rsidRDefault="005D53C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E4E55A"/>
    <w:lvl w:ilvl="0">
      <w:numFmt w:val="bullet"/>
      <w:lvlText w:val="*"/>
      <w:lvlJc w:val="left"/>
    </w:lvl>
  </w:abstractNum>
  <w:abstractNum w:abstractNumId="1">
    <w:nsid w:val="05FA6B3C"/>
    <w:multiLevelType w:val="hybridMultilevel"/>
    <w:tmpl w:val="294E051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A4D14"/>
    <w:multiLevelType w:val="hybridMultilevel"/>
    <w:tmpl w:val="DDB27604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16624D"/>
    <w:multiLevelType w:val="hybridMultilevel"/>
    <w:tmpl w:val="592C58C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A2218"/>
    <w:multiLevelType w:val="hybridMultilevel"/>
    <w:tmpl w:val="75666BA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B2269"/>
    <w:multiLevelType w:val="hybridMultilevel"/>
    <w:tmpl w:val="E9F27B4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A5E03"/>
    <w:multiLevelType w:val="hybridMultilevel"/>
    <w:tmpl w:val="5CCA2814"/>
    <w:lvl w:ilvl="0" w:tplc="8ED864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C3012C"/>
    <w:multiLevelType w:val="hybridMultilevel"/>
    <w:tmpl w:val="494C457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3073169"/>
    <w:multiLevelType w:val="hybridMultilevel"/>
    <w:tmpl w:val="8C2CE67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516185A"/>
    <w:multiLevelType w:val="hybridMultilevel"/>
    <w:tmpl w:val="5442E53C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B5E1432"/>
    <w:multiLevelType w:val="hybridMultilevel"/>
    <w:tmpl w:val="8B04A87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A95DCF"/>
    <w:multiLevelType w:val="hybridMultilevel"/>
    <w:tmpl w:val="548870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776ED5"/>
    <w:multiLevelType w:val="hybridMultilevel"/>
    <w:tmpl w:val="441A1C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81155A"/>
    <w:multiLevelType w:val="hybridMultilevel"/>
    <w:tmpl w:val="AD44A812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A3470D"/>
    <w:multiLevelType w:val="hybridMultilevel"/>
    <w:tmpl w:val="F87417E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A73197"/>
    <w:multiLevelType w:val="hybridMultilevel"/>
    <w:tmpl w:val="DC06648C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E180C1B"/>
    <w:multiLevelType w:val="hybridMultilevel"/>
    <w:tmpl w:val="E558E0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D41F2"/>
    <w:multiLevelType w:val="hybridMultilevel"/>
    <w:tmpl w:val="718C6D7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205E66"/>
    <w:multiLevelType w:val="hybridMultilevel"/>
    <w:tmpl w:val="D01A1F9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134F59"/>
    <w:multiLevelType w:val="hybridMultilevel"/>
    <w:tmpl w:val="496E6E10"/>
    <w:lvl w:ilvl="0" w:tplc="9B28B5A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484AAA"/>
    <w:multiLevelType w:val="hybridMultilevel"/>
    <w:tmpl w:val="64C2E22C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DDA22E1"/>
    <w:multiLevelType w:val="hybridMultilevel"/>
    <w:tmpl w:val="8A1840C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861C01"/>
    <w:multiLevelType w:val="hybridMultilevel"/>
    <w:tmpl w:val="C92661DA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174DAF"/>
    <w:multiLevelType w:val="hybridMultilevel"/>
    <w:tmpl w:val="F692C33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680350"/>
    <w:multiLevelType w:val="hybridMultilevel"/>
    <w:tmpl w:val="B53431E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51306FD"/>
    <w:multiLevelType w:val="hybridMultilevel"/>
    <w:tmpl w:val="FB1854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CB131B"/>
    <w:multiLevelType w:val="hybridMultilevel"/>
    <w:tmpl w:val="B092460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8AD2042"/>
    <w:multiLevelType w:val="hybridMultilevel"/>
    <w:tmpl w:val="6D26C6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4B5B85"/>
    <w:multiLevelType w:val="hybridMultilevel"/>
    <w:tmpl w:val="0D90C680"/>
    <w:lvl w:ilvl="0" w:tplc="427A9C98">
      <w:start w:val="7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9">
    <w:nsid w:val="5CC25212"/>
    <w:multiLevelType w:val="hybridMultilevel"/>
    <w:tmpl w:val="85520C8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8A0CF8"/>
    <w:multiLevelType w:val="hybridMultilevel"/>
    <w:tmpl w:val="929601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4565A5"/>
    <w:multiLevelType w:val="hybridMultilevel"/>
    <w:tmpl w:val="90D6CDA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8316A7"/>
    <w:multiLevelType w:val="hybridMultilevel"/>
    <w:tmpl w:val="33E0A04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F75904"/>
    <w:multiLevelType w:val="hybridMultilevel"/>
    <w:tmpl w:val="E5F69BD4"/>
    <w:lvl w:ilvl="0" w:tplc="960CDE1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D76A3D"/>
    <w:multiLevelType w:val="hybridMultilevel"/>
    <w:tmpl w:val="0E6C8B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007FCE"/>
    <w:multiLevelType w:val="hybridMultilevel"/>
    <w:tmpl w:val="2A3C9B78"/>
    <w:lvl w:ilvl="0" w:tplc="E7D6B33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00" w:hanging="360"/>
      </w:pPr>
    </w:lvl>
    <w:lvl w:ilvl="2" w:tplc="080A001B" w:tentative="1">
      <w:start w:val="1"/>
      <w:numFmt w:val="lowerRoman"/>
      <w:lvlText w:val="%3."/>
      <w:lvlJc w:val="right"/>
      <w:pPr>
        <w:ind w:left="1920" w:hanging="180"/>
      </w:pPr>
    </w:lvl>
    <w:lvl w:ilvl="3" w:tplc="080A000F" w:tentative="1">
      <w:start w:val="1"/>
      <w:numFmt w:val="decimal"/>
      <w:lvlText w:val="%4."/>
      <w:lvlJc w:val="left"/>
      <w:pPr>
        <w:ind w:left="2640" w:hanging="360"/>
      </w:pPr>
    </w:lvl>
    <w:lvl w:ilvl="4" w:tplc="080A0019" w:tentative="1">
      <w:start w:val="1"/>
      <w:numFmt w:val="lowerLetter"/>
      <w:lvlText w:val="%5."/>
      <w:lvlJc w:val="left"/>
      <w:pPr>
        <w:ind w:left="3360" w:hanging="360"/>
      </w:pPr>
    </w:lvl>
    <w:lvl w:ilvl="5" w:tplc="080A001B" w:tentative="1">
      <w:start w:val="1"/>
      <w:numFmt w:val="lowerRoman"/>
      <w:lvlText w:val="%6."/>
      <w:lvlJc w:val="right"/>
      <w:pPr>
        <w:ind w:left="4080" w:hanging="180"/>
      </w:pPr>
    </w:lvl>
    <w:lvl w:ilvl="6" w:tplc="080A000F" w:tentative="1">
      <w:start w:val="1"/>
      <w:numFmt w:val="decimal"/>
      <w:lvlText w:val="%7."/>
      <w:lvlJc w:val="left"/>
      <w:pPr>
        <w:ind w:left="4800" w:hanging="360"/>
      </w:pPr>
    </w:lvl>
    <w:lvl w:ilvl="7" w:tplc="080A0019" w:tentative="1">
      <w:start w:val="1"/>
      <w:numFmt w:val="lowerLetter"/>
      <w:lvlText w:val="%8."/>
      <w:lvlJc w:val="left"/>
      <w:pPr>
        <w:ind w:left="5520" w:hanging="360"/>
      </w:pPr>
    </w:lvl>
    <w:lvl w:ilvl="8" w:tplc="080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6">
    <w:nsid w:val="729C1872"/>
    <w:multiLevelType w:val="hybridMultilevel"/>
    <w:tmpl w:val="F9F493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CF1458"/>
    <w:multiLevelType w:val="hybridMultilevel"/>
    <w:tmpl w:val="DDBE3CD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A03057"/>
    <w:multiLevelType w:val="hybridMultilevel"/>
    <w:tmpl w:val="242AB89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045614"/>
    <w:multiLevelType w:val="hybridMultilevel"/>
    <w:tmpl w:val="1FD0E176"/>
    <w:lvl w:ilvl="0" w:tplc="D52CA9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80808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EA6B45"/>
    <w:multiLevelType w:val="hybridMultilevel"/>
    <w:tmpl w:val="4BA0B3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C82354"/>
    <w:multiLevelType w:val="hybridMultilevel"/>
    <w:tmpl w:val="464A0A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4"/>
  </w:num>
  <w:num w:numId="3">
    <w:abstractNumId w:val="2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35"/>
  </w:num>
  <w:num w:numId="6">
    <w:abstractNumId w:val="39"/>
  </w:num>
  <w:num w:numId="7">
    <w:abstractNumId w:val="28"/>
  </w:num>
  <w:num w:numId="8">
    <w:abstractNumId w:val="36"/>
  </w:num>
  <w:num w:numId="9">
    <w:abstractNumId w:val="34"/>
  </w:num>
  <w:num w:numId="10">
    <w:abstractNumId w:val="11"/>
  </w:num>
  <w:num w:numId="11">
    <w:abstractNumId w:val="30"/>
  </w:num>
  <w:num w:numId="12">
    <w:abstractNumId w:val="27"/>
  </w:num>
  <w:num w:numId="13">
    <w:abstractNumId w:val="6"/>
  </w:num>
  <w:num w:numId="14">
    <w:abstractNumId w:val="41"/>
  </w:num>
  <w:num w:numId="15">
    <w:abstractNumId w:val="1"/>
  </w:num>
  <w:num w:numId="16">
    <w:abstractNumId w:val="24"/>
  </w:num>
  <w:num w:numId="17">
    <w:abstractNumId w:val="22"/>
  </w:num>
  <w:num w:numId="18">
    <w:abstractNumId w:val="40"/>
  </w:num>
  <w:num w:numId="19">
    <w:abstractNumId w:val="4"/>
  </w:num>
  <w:num w:numId="20">
    <w:abstractNumId w:val="21"/>
  </w:num>
  <w:num w:numId="21">
    <w:abstractNumId w:val="17"/>
  </w:num>
  <w:num w:numId="22">
    <w:abstractNumId w:val="10"/>
  </w:num>
  <w:num w:numId="23">
    <w:abstractNumId w:val="7"/>
  </w:num>
  <w:num w:numId="24">
    <w:abstractNumId w:val="38"/>
  </w:num>
  <w:num w:numId="25">
    <w:abstractNumId w:val="20"/>
  </w:num>
  <w:num w:numId="26">
    <w:abstractNumId w:val="2"/>
  </w:num>
  <w:num w:numId="27">
    <w:abstractNumId w:val="26"/>
  </w:num>
  <w:num w:numId="28">
    <w:abstractNumId w:val="5"/>
  </w:num>
  <w:num w:numId="29">
    <w:abstractNumId w:val="9"/>
  </w:num>
  <w:num w:numId="30">
    <w:abstractNumId w:val="8"/>
  </w:num>
  <w:num w:numId="31">
    <w:abstractNumId w:val="3"/>
  </w:num>
  <w:num w:numId="32">
    <w:abstractNumId w:val="15"/>
  </w:num>
  <w:num w:numId="33">
    <w:abstractNumId w:val="13"/>
  </w:num>
  <w:num w:numId="34">
    <w:abstractNumId w:val="12"/>
  </w:num>
  <w:num w:numId="35">
    <w:abstractNumId w:val="31"/>
  </w:num>
  <w:num w:numId="36">
    <w:abstractNumId w:val="16"/>
  </w:num>
  <w:num w:numId="37">
    <w:abstractNumId w:val="25"/>
  </w:num>
  <w:num w:numId="38">
    <w:abstractNumId w:val="29"/>
  </w:num>
  <w:num w:numId="39">
    <w:abstractNumId w:val="18"/>
  </w:num>
  <w:num w:numId="40">
    <w:abstractNumId w:val="32"/>
  </w:num>
  <w:num w:numId="41">
    <w:abstractNumId w:val="33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 w:comments="0" w:insDel="0" w:formatting="0" w:inkAnnotation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96"/>
    <w:rsid w:val="0000328A"/>
    <w:rsid w:val="00033E7F"/>
    <w:rsid w:val="000631D2"/>
    <w:rsid w:val="0006658F"/>
    <w:rsid w:val="000A1C47"/>
    <w:rsid w:val="000E13DF"/>
    <w:rsid w:val="000E3642"/>
    <w:rsid w:val="0012598B"/>
    <w:rsid w:val="00125C7F"/>
    <w:rsid w:val="00171AED"/>
    <w:rsid w:val="001B350D"/>
    <w:rsid w:val="001B6DC4"/>
    <w:rsid w:val="001C13B8"/>
    <w:rsid w:val="001D4AB4"/>
    <w:rsid w:val="0020312A"/>
    <w:rsid w:val="002145D4"/>
    <w:rsid w:val="002805ED"/>
    <w:rsid w:val="00284743"/>
    <w:rsid w:val="0029155D"/>
    <w:rsid w:val="00294AA7"/>
    <w:rsid w:val="0030011A"/>
    <w:rsid w:val="00350170"/>
    <w:rsid w:val="00353604"/>
    <w:rsid w:val="00355F4F"/>
    <w:rsid w:val="0036599F"/>
    <w:rsid w:val="003E56DF"/>
    <w:rsid w:val="003F7B4D"/>
    <w:rsid w:val="004623A8"/>
    <w:rsid w:val="00482D4D"/>
    <w:rsid w:val="00483593"/>
    <w:rsid w:val="0049299F"/>
    <w:rsid w:val="004A09F8"/>
    <w:rsid w:val="00575F9D"/>
    <w:rsid w:val="005B3DE6"/>
    <w:rsid w:val="005D4A23"/>
    <w:rsid w:val="005D53C0"/>
    <w:rsid w:val="005E7DBC"/>
    <w:rsid w:val="005F734A"/>
    <w:rsid w:val="006020CF"/>
    <w:rsid w:val="00621C23"/>
    <w:rsid w:val="00690627"/>
    <w:rsid w:val="006B7F2F"/>
    <w:rsid w:val="00721FCB"/>
    <w:rsid w:val="0072729E"/>
    <w:rsid w:val="00751995"/>
    <w:rsid w:val="00756DA0"/>
    <w:rsid w:val="007C4790"/>
    <w:rsid w:val="007F1DCE"/>
    <w:rsid w:val="00804048"/>
    <w:rsid w:val="008160D7"/>
    <w:rsid w:val="00823D8B"/>
    <w:rsid w:val="008C2B59"/>
    <w:rsid w:val="008E3A09"/>
    <w:rsid w:val="00905BE9"/>
    <w:rsid w:val="009142F9"/>
    <w:rsid w:val="00915E71"/>
    <w:rsid w:val="00947C96"/>
    <w:rsid w:val="009B2B6D"/>
    <w:rsid w:val="009F1AF9"/>
    <w:rsid w:val="00A03360"/>
    <w:rsid w:val="00A05E63"/>
    <w:rsid w:val="00A4139D"/>
    <w:rsid w:val="00A60DDF"/>
    <w:rsid w:val="00A63209"/>
    <w:rsid w:val="00A83E0C"/>
    <w:rsid w:val="00AC01BE"/>
    <w:rsid w:val="00B211C8"/>
    <w:rsid w:val="00B223CA"/>
    <w:rsid w:val="00B353B0"/>
    <w:rsid w:val="00B51A94"/>
    <w:rsid w:val="00B75833"/>
    <w:rsid w:val="00B809B9"/>
    <w:rsid w:val="00B93523"/>
    <w:rsid w:val="00BA3410"/>
    <w:rsid w:val="00BA360F"/>
    <w:rsid w:val="00BA47F3"/>
    <w:rsid w:val="00BA7D9A"/>
    <w:rsid w:val="00BF2C99"/>
    <w:rsid w:val="00C11F91"/>
    <w:rsid w:val="00C13035"/>
    <w:rsid w:val="00C42E77"/>
    <w:rsid w:val="00C640A3"/>
    <w:rsid w:val="00C64512"/>
    <w:rsid w:val="00C832D3"/>
    <w:rsid w:val="00C90B44"/>
    <w:rsid w:val="00C95606"/>
    <w:rsid w:val="00D433A1"/>
    <w:rsid w:val="00D61625"/>
    <w:rsid w:val="00D83E6C"/>
    <w:rsid w:val="00D97C78"/>
    <w:rsid w:val="00E04635"/>
    <w:rsid w:val="00E15D6F"/>
    <w:rsid w:val="00E326C9"/>
    <w:rsid w:val="00E36A9B"/>
    <w:rsid w:val="00E74B73"/>
    <w:rsid w:val="00E90721"/>
    <w:rsid w:val="00EA6729"/>
    <w:rsid w:val="00F57C35"/>
    <w:rsid w:val="00F66C9A"/>
    <w:rsid w:val="00FB13A0"/>
    <w:rsid w:val="00FD76B1"/>
    <w:rsid w:val="00FE4C0A"/>
    <w:rsid w:val="00FE7770"/>
    <w:rsid w:val="00FF0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C96"/>
    <w:pPr>
      <w:spacing w:after="0" w:line="360" w:lineRule="auto"/>
    </w:pPr>
    <w:rPr>
      <w:rFonts w:ascii="Calibri" w:eastAsia="Calibri" w:hAnsi="Calibri" w:cs="Times New Roman"/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C96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C96"/>
  </w:style>
  <w:style w:type="paragraph" w:styleId="Piedepgina">
    <w:name w:val="footer"/>
    <w:basedOn w:val="Normal"/>
    <w:link w:val="PiedepginaCar"/>
    <w:uiPriority w:val="99"/>
    <w:unhideWhenUsed/>
    <w:rsid w:val="00947C96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C96"/>
  </w:style>
  <w:style w:type="paragraph" w:styleId="Prrafodelista">
    <w:name w:val="List Paragraph"/>
    <w:basedOn w:val="Normal"/>
    <w:uiPriority w:val="34"/>
    <w:qFormat/>
    <w:rsid w:val="00947C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7C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C96"/>
    <w:rPr>
      <w:rFonts w:ascii="Tahoma" w:eastAsia="Calibri" w:hAnsi="Tahoma" w:cs="Tahoma"/>
      <w:noProof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501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01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0170"/>
    <w:rPr>
      <w:rFonts w:ascii="Calibri" w:eastAsia="Calibri" w:hAnsi="Calibri" w:cs="Times New Roman"/>
      <w:noProof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01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0170"/>
    <w:rPr>
      <w:rFonts w:ascii="Calibri" w:eastAsia="Calibri" w:hAnsi="Calibri" w:cs="Times New Roman"/>
      <w:b/>
      <w:bCs/>
      <w:noProof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C96"/>
    <w:pPr>
      <w:spacing w:after="0" w:line="360" w:lineRule="auto"/>
    </w:pPr>
    <w:rPr>
      <w:rFonts w:ascii="Calibri" w:eastAsia="Calibri" w:hAnsi="Calibri" w:cs="Times New Roman"/>
      <w:noProof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7C96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C96"/>
  </w:style>
  <w:style w:type="paragraph" w:styleId="Piedepgina">
    <w:name w:val="footer"/>
    <w:basedOn w:val="Normal"/>
    <w:link w:val="PiedepginaCar"/>
    <w:uiPriority w:val="99"/>
    <w:unhideWhenUsed/>
    <w:rsid w:val="00947C96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C96"/>
  </w:style>
  <w:style w:type="paragraph" w:styleId="Prrafodelista">
    <w:name w:val="List Paragraph"/>
    <w:basedOn w:val="Normal"/>
    <w:uiPriority w:val="34"/>
    <w:qFormat/>
    <w:rsid w:val="00947C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7C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C96"/>
    <w:rPr>
      <w:rFonts w:ascii="Tahoma" w:eastAsia="Calibri" w:hAnsi="Tahoma" w:cs="Tahoma"/>
      <w:noProof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5017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5017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50170"/>
    <w:rPr>
      <w:rFonts w:ascii="Calibri" w:eastAsia="Calibri" w:hAnsi="Calibri" w:cs="Times New Roman"/>
      <w:noProof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01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0170"/>
    <w:rPr>
      <w:rFonts w:ascii="Calibri" w:eastAsia="Calibri" w:hAnsi="Calibri" w:cs="Times New Roman"/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2340A-0562-4131-8BB3-056AC8A53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16</Pages>
  <Words>3450</Words>
  <Characters>18980</Characters>
  <Application>Microsoft Office Word</Application>
  <DocSecurity>0</DocSecurity>
  <Lines>158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</dc:creator>
  <cp:lastModifiedBy>GerardCastle</cp:lastModifiedBy>
  <cp:revision>15</cp:revision>
  <cp:lastPrinted>2012-08-09T18:10:00Z</cp:lastPrinted>
  <dcterms:created xsi:type="dcterms:W3CDTF">2012-11-07T17:24:00Z</dcterms:created>
  <dcterms:modified xsi:type="dcterms:W3CDTF">2012-11-08T17:24:00Z</dcterms:modified>
</cp:coreProperties>
</file>